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4AC5" w:rsidRDefault="00097C1B" w:rsidP="00104AC5">
      <w:pPr>
        <w:outlineLvl w:val="0"/>
        <w:rPr>
          <w:rFonts w:ascii="Times New Roman" w:eastAsia="Times New Roman" w:hAnsi="Times New Roman" w:cs="Times New Roman"/>
          <w:b/>
          <w:bCs/>
          <w:kern w:val="36"/>
          <w:sz w:val="48"/>
          <w:szCs w:val="48"/>
        </w:rPr>
      </w:pPr>
      <w:r w:rsidRPr="00773B70">
        <w:rPr>
          <w:rFonts w:ascii="Times New Roman" w:hAnsi="Times New Roman" w:cs="Times New Roman"/>
          <w:sz w:val="24"/>
        </w:rPr>
        <w:br/>
      </w:r>
      <w:r w:rsidR="00104AC5" w:rsidRPr="00CB7B76">
        <w:rPr>
          <w:rFonts w:ascii="Times New Roman" w:eastAsia="Times New Roman" w:hAnsi="Times New Roman" w:cs="Times New Roman"/>
          <w:b/>
          <w:bCs/>
          <w:kern w:val="36"/>
          <w:sz w:val="48"/>
          <w:szCs w:val="48"/>
        </w:rPr>
        <w:t>Entrance</w:t>
      </w:r>
    </w:p>
    <w:p w:rsidR="00104AC5" w:rsidRDefault="00104AC5" w:rsidP="00104AC5">
      <w:pPr>
        <w:outlineLvl w:val="0"/>
        <w:rPr>
          <w:rFonts w:ascii="Times New Roman" w:eastAsia="Times New Roman" w:hAnsi="Times New Roman" w:cs="Times New Roman"/>
          <w:b/>
          <w:bCs/>
          <w:sz w:val="36"/>
          <w:szCs w:val="36"/>
        </w:rPr>
      </w:pPr>
      <w:r w:rsidRPr="00CB7B76">
        <w:rPr>
          <w:rFonts w:ascii="Times New Roman" w:eastAsia="Times New Roman" w:hAnsi="Times New Roman" w:cs="Times New Roman"/>
          <w:b/>
          <w:bCs/>
          <w:sz w:val="36"/>
          <w:szCs w:val="36"/>
        </w:rPr>
        <w:t>Dana Gioia</w:t>
      </w:r>
    </w:p>
    <w:p w:rsidR="00104AC5" w:rsidRPr="00CB7B76" w:rsidRDefault="00104AC5" w:rsidP="00104AC5">
      <w:pPr>
        <w:outlineLvl w:val="0"/>
        <w:rPr>
          <w:rFonts w:ascii="Times New Roman" w:eastAsia="Times New Roman" w:hAnsi="Times New Roman" w:cs="Times New Roman"/>
          <w:b/>
          <w:bCs/>
          <w:kern w:val="36"/>
          <w:sz w:val="48"/>
          <w:szCs w:val="48"/>
        </w:rPr>
      </w:pPr>
    </w:p>
    <w:p w:rsidR="00104AC5" w:rsidRPr="00CB7B76" w:rsidRDefault="00104AC5" w:rsidP="00104AC5">
      <w:pPr>
        <w:spacing w:before="100" w:beforeAutospacing="1" w:line="480" w:lineRule="auto"/>
        <w:rPr>
          <w:rFonts w:ascii="Times New Roman" w:eastAsia="Times New Roman" w:hAnsi="Times New Roman" w:cs="Times New Roman"/>
          <w:sz w:val="28"/>
          <w:szCs w:val="28"/>
        </w:rPr>
      </w:pPr>
      <w:r w:rsidRPr="00CB7B76">
        <w:rPr>
          <w:rFonts w:ascii="Times New Roman" w:eastAsia="Times New Roman" w:hAnsi="Times New Roman" w:cs="Times New Roman"/>
          <w:sz w:val="28"/>
          <w:szCs w:val="28"/>
        </w:rPr>
        <w:t>Whoever you are: step out of doors tonight,</w:t>
      </w:r>
      <w:r w:rsidRPr="00CB7B76">
        <w:rPr>
          <w:rFonts w:ascii="Times New Roman" w:eastAsia="Times New Roman" w:hAnsi="Times New Roman" w:cs="Times New Roman"/>
          <w:sz w:val="28"/>
          <w:szCs w:val="28"/>
        </w:rPr>
        <w:br/>
        <w:t>Out of the room that lets you feel secure.</w:t>
      </w:r>
      <w:r w:rsidRPr="00CB7B76">
        <w:rPr>
          <w:rFonts w:ascii="Times New Roman" w:eastAsia="Times New Roman" w:hAnsi="Times New Roman" w:cs="Times New Roman"/>
          <w:sz w:val="28"/>
          <w:szCs w:val="28"/>
        </w:rPr>
        <w:br/>
        <w:t>Infinity is open to your sight.</w:t>
      </w:r>
      <w:r w:rsidRPr="00CB7B76">
        <w:rPr>
          <w:rFonts w:ascii="Times New Roman" w:eastAsia="Times New Roman" w:hAnsi="Times New Roman" w:cs="Times New Roman"/>
          <w:sz w:val="28"/>
          <w:szCs w:val="28"/>
        </w:rPr>
        <w:br/>
        <w:t>Whoever you are.</w:t>
      </w:r>
      <w:r w:rsidRPr="00CB7B76">
        <w:rPr>
          <w:rFonts w:ascii="Times New Roman" w:eastAsia="Times New Roman" w:hAnsi="Times New Roman" w:cs="Times New Roman"/>
          <w:sz w:val="28"/>
          <w:szCs w:val="28"/>
        </w:rPr>
        <w:br/>
        <w:t>With eyes that have forgotten how to see</w:t>
      </w:r>
      <w:r w:rsidRPr="00CB7B76">
        <w:rPr>
          <w:rFonts w:ascii="Times New Roman" w:eastAsia="Times New Roman" w:hAnsi="Times New Roman" w:cs="Times New Roman"/>
          <w:sz w:val="28"/>
          <w:szCs w:val="28"/>
        </w:rPr>
        <w:br/>
        <w:t>From viewing things already too well-known,</w:t>
      </w:r>
      <w:r w:rsidRPr="00CB7B76">
        <w:rPr>
          <w:rFonts w:ascii="Times New Roman" w:eastAsia="Times New Roman" w:hAnsi="Times New Roman" w:cs="Times New Roman"/>
          <w:sz w:val="28"/>
          <w:szCs w:val="28"/>
        </w:rPr>
        <w:br/>
        <w:t>Lift up into the dark a huge, black tree</w:t>
      </w:r>
      <w:r w:rsidRPr="00CB7B76">
        <w:rPr>
          <w:rFonts w:ascii="Times New Roman" w:eastAsia="Times New Roman" w:hAnsi="Times New Roman" w:cs="Times New Roman"/>
          <w:sz w:val="28"/>
          <w:szCs w:val="28"/>
        </w:rPr>
        <w:br/>
        <w:t>And put it in the heavens: tall, alone.</w:t>
      </w:r>
      <w:r w:rsidRPr="00CB7B76">
        <w:rPr>
          <w:rFonts w:ascii="Times New Roman" w:eastAsia="Times New Roman" w:hAnsi="Times New Roman" w:cs="Times New Roman"/>
          <w:sz w:val="28"/>
          <w:szCs w:val="28"/>
        </w:rPr>
        <w:br/>
        <w:t>And you have made the world and all you see.</w:t>
      </w:r>
      <w:r w:rsidRPr="00CB7B76">
        <w:rPr>
          <w:rFonts w:ascii="Times New Roman" w:eastAsia="Times New Roman" w:hAnsi="Times New Roman" w:cs="Times New Roman"/>
          <w:sz w:val="28"/>
          <w:szCs w:val="28"/>
        </w:rPr>
        <w:br/>
        <w:t>It ripens like the words still in your mouth.</w:t>
      </w:r>
      <w:r w:rsidRPr="00CB7B76">
        <w:rPr>
          <w:rFonts w:ascii="Times New Roman" w:eastAsia="Times New Roman" w:hAnsi="Times New Roman" w:cs="Times New Roman"/>
          <w:sz w:val="28"/>
          <w:szCs w:val="28"/>
        </w:rPr>
        <w:br/>
        <w:t>And when at last you comprehend its truth,</w:t>
      </w:r>
      <w:r w:rsidRPr="00CB7B76">
        <w:rPr>
          <w:rFonts w:ascii="Times New Roman" w:eastAsia="Times New Roman" w:hAnsi="Times New Roman" w:cs="Times New Roman"/>
          <w:sz w:val="28"/>
          <w:szCs w:val="28"/>
        </w:rPr>
        <w:br/>
        <w:t>Then close your eyes and gently set it free.</w:t>
      </w:r>
    </w:p>
    <w:p w:rsidR="00104AC5" w:rsidRDefault="00104AC5" w:rsidP="00104AC5">
      <w:pPr>
        <w:spacing w:before="100" w:beforeAutospacing="1"/>
        <w:rPr>
          <w:rFonts w:ascii="Times New Roman" w:eastAsia="Times New Roman" w:hAnsi="Times New Roman" w:cs="Times New Roman"/>
          <w:i/>
          <w:iCs/>
          <w:sz w:val="24"/>
        </w:rPr>
      </w:pPr>
    </w:p>
    <w:p w:rsidR="00104AC5" w:rsidRPr="00CB7B76" w:rsidRDefault="00104AC5" w:rsidP="00104AC5">
      <w:pPr>
        <w:spacing w:before="100" w:beforeAutospacing="1"/>
        <w:rPr>
          <w:rFonts w:ascii="Times New Roman" w:eastAsia="Times New Roman" w:hAnsi="Times New Roman" w:cs="Times New Roman"/>
          <w:sz w:val="24"/>
        </w:rPr>
      </w:pPr>
      <w:r w:rsidRPr="00CB7B76">
        <w:rPr>
          <w:rFonts w:ascii="Times New Roman" w:eastAsia="Times New Roman" w:hAnsi="Times New Roman" w:cs="Times New Roman"/>
          <w:i/>
          <w:iCs/>
          <w:sz w:val="24"/>
        </w:rPr>
        <w:t>(After Rilke)</w:t>
      </w:r>
      <w:r w:rsidRPr="00CB7B76">
        <w:rPr>
          <w:rFonts w:ascii="Times New Roman" w:eastAsia="Times New Roman" w:hAnsi="Times New Roman" w:cs="Times New Roman"/>
          <w:sz w:val="24"/>
        </w:rPr>
        <w:t> </w:t>
      </w:r>
    </w:p>
    <w:p w:rsidR="00104AC5" w:rsidRPr="00CB7B76" w:rsidRDefault="00104AC5" w:rsidP="00104AC5">
      <w:pPr>
        <w:spacing w:before="100" w:beforeAutospacing="1"/>
        <w:rPr>
          <w:rFonts w:ascii="Times New Roman" w:eastAsia="Times New Roman" w:hAnsi="Times New Roman" w:cs="Times New Roman"/>
          <w:sz w:val="24"/>
        </w:rPr>
      </w:pPr>
      <w:r w:rsidRPr="00CB7B76">
        <w:rPr>
          <w:rFonts w:ascii="Times New Roman" w:eastAsia="Times New Roman" w:hAnsi="Times New Roman" w:cs="Times New Roman"/>
          <w:sz w:val="24"/>
        </w:rPr>
        <w:t xml:space="preserve">from </w:t>
      </w:r>
      <w:r w:rsidRPr="00CB7B76">
        <w:rPr>
          <w:rFonts w:ascii="Times New Roman" w:eastAsia="Times New Roman" w:hAnsi="Times New Roman" w:cs="Times New Roman"/>
          <w:i/>
          <w:iCs/>
          <w:sz w:val="24"/>
        </w:rPr>
        <w:t>Interrogations at Noon</w:t>
      </w:r>
      <w:r w:rsidRPr="00CB7B76">
        <w:rPr>
          <w:rFonts w:ascii="Times New Roman" w:eastAsia="Times New Roman" w:hAnsi="Times New Roman" w:cs="Times New Roman"/>
          <w:sz w:val="24"/>
        </w:rPr>
        <w:t>, 2001</w:t>
      </w:r>
      <w:r w:rsidRPr="00CB7B76">
        <w:rPr>
          <w:rFonts w:ascii="Times New Roman" w:eastAsia="Times New Roman" w:hAnsi="Times New Roman" w:cs="Times New Roman"/>
          <w:sz w:val="24"/>
        </w:rPr>
        <w:br/>
        <w:t>Graywolf Press, St. Paul, MN</w:t>
      </w:r>
    </w:p>
    <w:p w:rsidR="00104AC5" w:rsidRPr="00CB7B76" w:rsidRDefault="00104AC5" w:rsidP="00104AC5">
      <w:pPr>
        <w:spacing w:before="100" w:beforeAutospacing="1"/>
        <w:rPr>
          <w:rFonts w:ascii="Times New Roman" w:eastAsia="Times New Roman" w:hAnsi="Times New Roman" w:cs="Times New Roman"/>
          <w:sz w:val="24"/>
        </w:rPr>
      </w:pPr>
      <w:r w:rsidRPr="00CB7B76">
        <w:rPr>
          <w:rFonts w:ascii="Times New Roman" w:eastAsia="Times New Roman" w:hAnsi="Times New Roman" w:cs="Times New Roman"/>
          <w:sz w:val="24"/>
        </w:rPr>
        <w:t>Copyright 2001 by Dana Gioia.</w:t>
      </w:r>
      <w:r w:rsidRPr="00CB7B76">
        <w:rPr>
          <w:rFonts w:ascii="Times New Roman" w:eastAsia="Times New Roman" w:hAnsi="Times New Roman" w:cs="Times New Roman"/>
          <w:sz w:val="24"/>
        </w:rPr>
        <w:br/>
        <w:t>All rights reserved.</w:t>
      </w:r>
      <w:r w:rsidRPr="00CB7B76">
        <w:rPr>
          <w:rFonts w:ascii="Times New Roman" w:eastAsia="Times New Roman" w:hAnsi="Times New Roman" w:cs="Times New Roman"/>
          <w:sz w:val="24"/>
        </w:rPr>
        <w:br/>
        <w:t>Reproduced with permission</w:t>
      </w:r>
      <w:r>
        <w:rPr>
          <w:rFonts w:ascii="Times New Roman" w:eastAsia="Times New Roman" w:hAnsi="Times New Roman" w:cs="Times New Roman"/>
          <w:sz w:val="24"/>
        </w:rPr>
        <w:t>.</w:t>
      </w:r>
    </w:p>
    <w:p w:rsidR="004C0E37" w:rsidRPr="00773B70" w:rsidRDefault="00097C1B" w:rsidP="006A4D93">
      <w:pPr>
        <w:pStyle w:val="Div"/>
        <w:rPr>
          <w:rFonts w:ascii="Times New Roman" w:hAnsi="Times New Roman" w:cs="Times New Roman"/>
          <w:sz w:val="24"/>
        </w:rPr>
      </w:pPr>
      <w:commentRangeStart w:id="0"/>
      <w:r w:rsidRPr="00773B70">
        <w:rPr>
          <w:rFonts w:ascii="Times New Roman" w:hAnsi="Times New Roman" w:cs="Times New Roman"/>
          <w:sz w:val="24"/>
        </w:rPr>
        <w:lastRenderedPageBreak/>
        <w:t xml:space="preserve">Devin Johns </w:t>
      </w:r>
      <w:commentRangeEnd w:id="0"/>
      <w:r w:rsidR="00DC49DF">
        <w:rPr>
          <w:rStyle w:val="CommentReference"/>
        </w:rPr>
        <w:commentReference w:id="0"/>
      </w:r>
    </w:p>
    <w:p w:rsidR="004C0E37" w:rsidRPr="00773B70" w:rsidRDefault="00097C1B" w:rsidP="006A4D93">
      <w:pPr>
        <w:pStyle w:val="Div"/>
        <w:rPr>
          <w:rFonts w:ascii="Times New Roman" w:hAnsi="Times New Roman" w:cs="Times New Roman"/>
          <w:sz w:val="24"/>
        </w:rPr>
      </w:pPr>
      <w:r w:rsidRPr="00773B70">
        <w:rPr>
          <w:rFonts w:ascii="Times New Roman" w:hAnsi="Times New Roman" w:cs="Times New Roman"/>
          <w:sz w:val="24"/>
        </w:rPr>
        <w:t xml:space="preserve">AP Literature and Composition 12 </w:t>
      </w:r>
    </w:p>
    <w:p w:rsidR="004C0E37" w:rsidRPr="00773B70" w:rsidRDefault="00097C1B" w:rsidP="006A4D93">
      <w:pPr>
        <w:pStyle w:val="Div"/>
        <w:rPr>
          <w:rFonts w:ascii="Times New Roman" w:hAnsi="Times New Roman" w:cs="Times New Roman"/>
          <w:sz w:val="24"/>
        </w:rPr>
      </w:pPr>
      <w:r w:rsidRPr="00773B70">
        <w:rPr>
          <w:rFonts w:ascii="Times New Roman" w:hAnsi="Times New Roman" w:cs="Times New Roman"/>
          <w:sz w:val="24"/>
        </w:rPr>
        <w:t xml:space="preserve">Poetry Explication </w:t>
      </w:r>
    </w:p>
    <w:p w:rsidR="004C0E37" w:rsidRPr="00464E63" w:rsidRDefault="00464E63" w:rsidP="006A4D93">
      <w:pPr>
        <w:pStyle w:val="Div"/>
        <w:rPr>
          <w:rFonts w:ascii="Times New Roman" w:hAnsi="Times New Roman" w:cs="Times New Roman"/>
          <w:sz w:val="24"/>
          <w:lang w:val="en-US"/>
        </w:rPr>
      </w:pPr>
      <w:r>
        <w:rPr>
          <w:rFonts w:ascii="Times New Roman" w:hAnsi="Times New Roman" w:cs="Times New Roman"/>
          <w:sz w:val="24"/>
          <w:lang w:val="en-US"/>
        </w:rPr>
        <w:t>5 January 2010</w:t>
      </w:r>
    </w:p>
    <w:p w:rsidR="004C0E37" w:rsidRPr="00773B70" w:rsidRDefault="00097C1B" w:rsidP="006A4D93">
      <w:pPr>
        <w:pStyle w:val="Div"/>
        <w:rPr>
          <w:rFonts w:ascii="Times New Roman" w:hAnsi="Times New Roman" w:cs="Times New Roman"/>
          <w:sz w:val="24"/>
        </w:rPr>
      </w:pPr>
      <w:r w:rsidRPr="00773B70">
        <w:rPr>
          <w:rFonts w:ascii="Times New Roman" w:hAnsi="Times New Roman" w:cs="Times New Roman"/>
          <w:sz w:val="24"/>
        </w:rPr>
        <w:t xml:space="preserve">  </w:t>
      </w:r>
    </w:p>
    <w:p w:rsidR="004C0E37" w:rsidRPr="00773B70" w:rsidRDefault="00097C1B" w:rsidP="006A4D93">
      <w:pPr>
        <w:pStyle w:val="Div"/>
        <w:jc w:val="center"/>
        <w:rPr>
          <w:rFonts w:ascii="Times New Roman" w:hAnsi="Times New Roman" w:cs="Times New Roman"/>
          <w:sz w:val="24"/>
        </w:rPr>
      </w:pPr>
      <w:commentRangeStart w:id="1"/>
      <w:r w:rsidRPr="00773B70">
        <w:rPr>
          <w:rFonts w:ascii="Times New Roman" w:hAnsi="Times New Roman" w:cs="Times New Roman"/>
          <w:b/>
          <w:sz w:val="24"/>
        </w:rPr>
        <w:t>"Entrance" by Dana Gioia</w:t>
      </w:r>
      <w:commentRangeEnd w:id="1"/>
      <w:r w:rsidR="00037813">
        <w:rPr>
          <w:rStyle w:val="CommentReference"/>
        </w:rPr>
        <w:commentReference w:id="1"/>
      </w:r>
    </w:p>
    <w:p w:rsidR="004C0E37" w:rsidRPr="00773B70" w:rsidRDefault="00097C1B" w:rsidP="006A4D93">
      <w:pPr>
        <w:pStyle w:val="Div"/>
        <w:rPr>
          <w:rFonts w:ascii="Times New Roman" w:hAnsi="Times New Roman" w:cs="Times New Roman"/>
          <w:sz w:val="24"/>
        </w:rPr>
      </w:pPr>
      <w:r w:rsidRPr="00773B70">
        <w:rPr>
          <w:rFonts w:ascii="Times New Roman" w:hAnsi="Times New Roman" w:cs="Times New Roman"/>
          <w:sz w:val="24"/>
        </w:rPr>
        <w:t xml:space="preserve">  </w:t>
      </w:r>
    </w:p>
    <w:p w:rsidR="004C0E37" w:rsidRPr="00773B70" w:rsidRDefault="00097C1B" w:rsidP="006A4D93">
      <w:pPr>
        <w:pStyle w:val="Div"/>
        <w:spacing w:line="480" w:lineRule="auto"/>
        <w:rPr>
          <w:rFonts w:ascii="Times New Roman" w:hAnsi="Times New Roman" w:cs="Times New Roman"/>
          <w:sz w:val="24"/>
        </w:rPr>
      </w:pPr>
      <w:r w:rsidRPr="00773B70">
        <w:rPr>
          <w:rFonts w:ascii="Times New Roman" w:hAnsi="Times New Roman" w:cs="Times New Roman"/>
          <w:sz w:val="24"/>
        </w:rPr>
        <w:t xml:space="preserve">    In </w:t>
      </w:r>
      <w:r w:rsidR="001071D6">
        <w:rPr>
          <w:rFonts w:ascii="Times New Roman" w:hAnsi="Times New Roman" w:cs="Times New Roman"/>
          <w:sz w:val="24"/>
          <w:lang w:val="en-US"/>
        </w:rPr>
        <w:t>today’s</w:t>
      </w:r>
      <w:r w:rsidRPr="00773B70">
        <w:rPr>
          <w:rFonts w:ascii="Times New Roman" w:hAnsi="Times New Roman" w:cs="Times New Roman"/>
          <w:sz w:val="24"/>
        </w:rPr>
        <w:t xml:space="preserve"> rushed and hectic society, it is not </w:t>
      </w:r>
      <w:r w:rsidR="001071D6">
        <w:rPr>
          <w:rFonts w:ascii="Times New Roman" w:hAnsi="Times New Roman" w:cs="Times New Roman"/>
          <w:sz w:val="24"/>
          <w:lang w:val="en-US"/>
        </w:rPr>
        <w:t>easy to ignore the beauty of life</w:t>
      </w:r>
      <w:r w:rsidRPr="00773B70">
        <w:rPr>
          <w:rFonts w:ascii="Times New Roman" w:hAnsi="Times New Roman" w:cs="Times New Roman"/>
          <w:sz w:val="24"/>
        </w:rPr>
        <w:t xml:space="preserve">. Crazed schedules cause people to have little time to stop, rest, and reflect on life's and nature's marvelous qualities. </w:t>
      </w:r>
      <w:r w:rsidR="001071D6">
        <w:rPr>
          <w:rFonts w:ascii="Times New Roman" w:hAnsi="Times New Roman" w:cs="Times New Roman"/>
          <w:sz w:val="24"/>
          <w:lang w:val="en-US"/>
        </w:rPr>
        <w:t>People are</w:t>
      </w:r>
      <w:r w:rsidRPr="00773B70">
        <w:rPr>
          <w:rFonts w:ascii="Times New Roman" w:hAnsi="Times New Roman" w:cs="Times New Roman"/>
          <w:sz w:val="24"/>
        </w:rPr>
        <w:t xml:space="preserve"> immersed in a culture that takes everything for face value instead of looking beyond the surface for a deeper meaning. Dana Gioia's "Entrance" employs symbolism, exact rhyme, and imagery to demonstrate how it is sometimes necessary to take a risky step back and marvel at the wonders of life</w:t>
      </w:r>
      <w:commentRangeStart w:id="2"/>
      <w:r w:rsidRPr="00773B70">
        <w:rPr>
          <w:rFonts w:ascii="Times New Roman" w:hAnsi="Times New Roman" w:cs="Times New Roman"/>
          <w:sz w:val="24"/>
        </w:rPr>
        <w:t>.</w:t>
      </w:r>
      <w:commentRangeEnd w:id="2"/>
      <w:r w:rsidR="00037813">
        <w:rPr>
          <w:rStyle w:val="CommentReference"/>
        </w:rPr>
        <w:commentReference w:id="2"/>
      </w:r>
      <w:r w:rsidRPr="00773B70">
        <w:rPr>
          <w:rFonts w:ascii="Times New Roman" w:hAnsi="Times New Roman" w:cs="Times New Roman"/>
          <w:sz w:val="24"/>
        </w:rPr>
        <w:t xml:space="preserve"> </w:t>
      </w:r>
    </w:p>
    <w:p w:rsidR="004C0E37" w:rsidRPr="00773B70" w:rsidRDefault="00097C1B" w:rsidP="006A4D93">
      <w:pPr>
        <w:pStyle w:val="Div"/>
        <w:spacing w:line="480" w:lineRule="auto"/>
        <w:rPr>
          <w:rFonts w:ascii="Times New Roman" w:hAnsi="Times New Roman" w:cs="Times New Roman"/>
          <w:sz w:val="24"/>
        </w:rPr>
      </w:pPr>
      <w:r w:rsidRPr="00773B70">
        <w:rPr>
          <w:rFonts w:ascii="Times New Roman" w:hAnsi="Times New Roman" w:cs="Times New Roman"/>
          <w:sz w:val="24"/>
        </w:rPr>
        <w:t xml:space="preserve">    The </w:t>
      </w:r>
      <w:del w:id="3" w:author=" " w:date="2009-12-13T20:41:00Z">
        <w:r w:rsidRPr="00773B70" w:rsidDel="00037813">
          <w:rPr>
            <w:rFonts w:ascii="Times New Roman" w:hAnsi="Times New Roman" w:cs="Times New Roman"/>
            <w:sz w:val="24"/>
          </w:rPr>
          <w:delText xml:space="preserve">presence of </w:delText>
        </w:r>
      </w:del>
      <w:r w:rsidRPr="00773B70">
        <w:rPr>
          <w:rFonts w:ascii="Times New Roman" w:hAnsi="Times New Roman" w:cs="Times New Roman"/>
          <w:sz w:val="24"/>
        </w:rPr>
        <w:t xml:space="preserve">symbolism in "Entrance" creates appropriate images of particular objects that </w:t>
      </w:r>
      <w:r w:rsidR="001071D6">
        <w:rPr>
          <w:rFonts w:ascii="Times New Roman" w:hAnsi="Times New Roman" w:cs="Times New Roman"/>
          <w:sz w:val="24"/>
          <w:lang w:val="en-US"/>
        </w:rPr>
        <w:t>have</w:t>
      </w:r>
      <w:r w:rsidRPr="00773B70">
        <w:rPr>
          <w:rFonts w:ascii="Times New Roman" w:hAnsi="Times New Roman" w:cs="Times New Roman"/>
          <w:sz w:val="24"/>
        </w:rPr>
        <w:t xml:space="preserve"> a higher meaning. In the opening lines of the poem, the narrator demands</w:t>
      </w:r>
      <w:r w:rsidR="001071D6">
        <w:rPr>
          <w:rFonts w:ascii="Times New Roman" w:hAnsi="Times New Roman" w:cs="Times New Roman"/>
          <w:sz w:val="24"/>
          <w:lang w:val="en-US"/>
        </w:rPr>
        <w:t xml:space="preserve"> that the reader</w:t>
      </w:r>
      <w:r w:rsidRPr="00773B70">
        <w:rPr>
          <w:rFonts w:ascii="Times New Roman" w:hAnsi="Times New Roman" w:cs="Times New Roman"/>
          <w:sz w:val="24"/>
        </w:rPr>
        <w:t xml:space="preserve"> "step out of doors tonight, </w:t>
      </w:r>
      <w:ins w:id="4" w:author=" " w:date="2009-12-13T20:43:00Z">
        <w:r w:rsidR="00037813">
          <w:rPr>
            <w:rFonts w:ascii="Times New Roman" w:hAnsi="Times New Roman" w:cs="Times New Roman"/>
            <w:sz w:val="24"/>
            <w:lang w:val="en-US"/>
          </w:rPr>
          <w:t xml:space="preserve"> / </w:t>
        </w:r>
      </w:ins>
      <w:r w:rsidRPr="00773B70">
        <w:rPr>
          <w:rFonts w:ascii="Times New Roman" w:hAnsi="Times New Roman" w:cs="Times New Roman"/>
          <w:sz w:val="24"/>
        </w:rPr>
        <w:t xml:space="preserve">Out of the room that lets you feel secure" (2-3). </w:t>
      </w:r>
      <w:r w:rsidR="001071D6">
        <w:rPr>
          <w:rFonts w:ascii="Times New Roman" w:hAnsi="Times New Roman" w:cs="Times New Roman"/>
          <w:sz w:val="24"/>
          <w:lang w:val="en-US"/>
        </w:rPr>
        <w:t>A</w:t>
      </w:r>
      <w:r w:rsidRPr="00773B70">
        <w:rPr>
          <w:rFonts w:ascii="Times New Roman" w:hAnsi="Times New Roman" w:cs="Times New Roman"/>
          <w:sz w:val="24"/>
        </w:rPr>
        <w:t xml:space="preserve">t face value, this phrase can simply mean that the narrator wants the reader to go outside into the darkness of </w:t>
      </w:r>
      <w:r w:rsidR="001071D6">
        <w:rPr>
          <w:rFonts w:ascii="Times New Roman" w:hAnsi="Times New Roman" w:cs="Times New Roman"/>
          <w:sz w:val="24"/>
          <w:lang w:val="en-US"/>
        </w:rPr>
        <w:t xml:space="preserve">the </w:t>
      </w:r>
      <w:r w:rsidRPr="00773B70">
        <w:rPr>
          <w:rFonts w:ascii="Times New Roman" w:hAnsi="Times New Roman" w:cs="Times New Roman"/>
          <w:sz w:val="24"/>
        </w:rPr>
        <w:t>night. However, taking into consideration the poem's theme of stopping and examining the beauty of life in the moment, the "room" from which the narrator wishes the reader</w:t>
      </w:r>
      <w:r w:rsidR="001071D6">
        <w:rPr>
          <w:rFonts w:ascii="Times New Roman" w:hAnsi="Times New Roman" w:cs="Times New Roman"/>
          <w:sz w:val="24"/>
        </w:rPr>
        <w:t xml:space="preserve"> to leave is not an actual room</w:t>
      </w:r>
      <w:r w:rsidR="001071D6">
        <w:rPr>
          <w:rFonts w:ascii="Times New Roman" w:hAnsi="Times New Roman" w:cs="Times New Roman"/>
          <w:sz w:val="24"/>
          <w:lang w:val="en-US"/>
        </w:rPr>
        <w:t>;</w:t>
      </w:r>
      <w:r w:rsidRPr="00773B70">
        <w:rPr>
          <w:rFonts w:ascii="Times New Roman" w:hAnsi="Times New Roman" w:cs="Times New Roman"/>
          <w:sz w:val="24"/>
        </w:rPr>
        <w:t xml:space="preserve"> but instead</w:t>
      </w:r>
      <w:r w:rsidR="001071D6">
        <w:rPr>
          <w:rFonts w:ascii="Times New Roman" w:hAnsi="Times New Roman" w:cs="Times New Roman"/>
          <w:sz w:val="24"/>
          <w:lang w:val="en-US"/>
        </w:rPr>
        <w:t>, the room</w:t>
      </w:r>
      <w:r w:rsidRPr="00773B70">
        <w:rPr>
          <w:rFonts w:ascii="Times New Roman" w:hAnsi="Times New Roman" w:cs="Times New Roman"/>
          <w:sz w:val="24"/>
        </w:rPr>
        <w:t xml:space="preserve"> is a symbol for a state of mind in which nothing is taken for any deeper meaning</w:t>
      </w:r>
      <w:r w:rsidR="001071D6">
        <w:rPr>
          <w:rFonts w:ascii="Times New Roman" w:hAnsi="Times New Roman" w:cs="Times New Roman"/>
          <w:sz w:val="24"/>
          <w:lang w:val="en-US"/>
        </w:rPr>
        <w:t xml:space="preserve"> (3)</w:t>
      </w:r>
      <w:r w:rsidRPr="00773B70">
        <w:rPr>
          <w:rFonts w:ascii="Times New Roman" w:hAnsi="Times New Roman" w:cs="Times New Roman"/>
          <w:sz w:val="24"/>
        </w:rPr>
        <w:t xml:space="preserve">. </w:t>
      </w:r>
      <w:commentRangeStart w:id="5"/>
      <w:r w:rsidRPr="00773B70">
        <w:rPr>
          <w:rFonts w:ascii="Times New Roman" w:hAnsi="Times New Roman" w:cs="Times New Roman"/>
          <w:sz w:val="24"/>
        </w:rPr>
        <w:t>This "room" symbolizes a comfort zone</w:t>
      </w:r>
      <w:r w:rsidR="001071D6">
        <w:rPr>
          <w:rFonts w:ascii="Times New Roman" w:hAnsi="Times New Roman" w:cs="Times New Roman"/>
          <w:sz w:val="24"/>
          <w:lang w:val="en-US"/>
        </w:rPr>
        <w:t xml:space="preserve"> or a sense of s</w:t>
      </w:r>
      <w:r w:rsidRPr="00773B70">
        <w:rPr>
          <w:rFonts w:ascii="Times New Roman" w:hAnsi="Times New Roman" w:cs="Times New Roman"/>
          <w:sz w:val="24"/>
        </w:rPr>
        <w:t xml:space="preserve">ecurity. </w:t>
      </w:r>
      <w:commentRangeEnd w:id="5"/>
      <w:r w:rsidR="00037813">
        <w:rPr>
          <w:rStyle w:val="CommentReference"/>
        </w:rPr>
        <w:commentReference w:id="5"/>
      </w:r>
      <w:r w:rsidRPr="00773B70">
        <w:rPr>
          <w:rFonts w:ascii="Times New Roman" w:hAnsi="Times New Roman" w:cs="Times New Roman"/>
          <w:sz w:val="24"/>
        </w:rPr>
        <w:t xml:space="preserve">Stepping outside of this room involves taking a risk and going outside of </w:t>
      </w:r>
      <w:r w:rsidR="001071D6">
        <w:rPr>
          <w:rFonts w:ascii="Times New Roman" w:hAnsi="Times New Roman" w:cs="Times New Roman"/>
          <w:sz w:val="24"/>
          <w:lang w:val="en-US"/>
        </w:rPr>
        <w:t>society’s expectations</w:t>
      </w:r>
      <w:r w:rsidRPr="00773B70">
        <w:rPr>
          <w:rFonts w:ascii="Times New Roman" w:hAnsi="Times New Roman" w:cs="Times New Roman"/>
          <w:sz w:val="24"/>
        </w:rPr>
        <w:t xml:space="preserve">. Later in the poem, the narrator </w:t>
      </w:r>
      <w:r w:rsidR="001071D6">
        <w:rPr>
          <w:rFonts w:ascii="Times New Roman" w:hAnsi="Times New Roman" w:cs="Times New Roman"/>
          <w:sz w:val="24"/>
          <w:lang w:val="en-US"/>
        </w:rPr>
        <w:t>says</w:t>
      </w:r>
      <w:r w:rsidRPr="00773B70">
        <w:rPr>
          <w:rFonts w:ascii="Times New Roman" w:hAnsi="Times New Roman" w:cs="Times New Roman"/>
          <w:sz w:val="24"/>
        </w:rPr>
        <w:t xml:space="preserve">  "[lifting] up into the dark a huge, black tree" when describing how people view things (7). </w:t>
      </w:r>
      <w:r w:rsidRPr="00A97BFE">
        <w:rPr>
          <w:rFonts w:ascii="Times New Roman" w:hAnsi="Times New Roman" w:cs="Times New Roman"/>
          <w:sz w:val="24"/>
          <w:highlight w:val="cyan"/>
        </w:rPr>
        <w:t xml:space="preserve">In context </w:t>
      </w:r>
      <w:commentRangeStart w:id="6"/>
      <w:del w:id="7" w:author=" " w:date="2009-12-13T20:44:00Z">
        <w:r w:rsidRPr="00A97BFE" w:rsidDel="00037813">
          <w:rPr>
            <w:rFonts w:ascii="Times New Roman" w:hAnsi="Times New Roman" w:cs="Times New Roman"/>
            <w:sz w:val="24"/>
            <w:highlight w:val="cyan"/>
          </w:rPr>
          <w:delText xml:space="preserve">with the setting </w:delText>
        </w:r>
      </w:del>
      <w:commentRangeEnd w:id="6"/>
      <w:r w:rsidR="00037813" w:rsidRPr="00A97BFE">
        <w:rPr>
          <w:rStyle w:val="CommentReference"/>
          <w:highlight w:val="cyan"/>
        </w:rPr>
        <w:commentReference w:id="6"/>
      </w:r>
      <w:r w:rsidRPr="00A97BFE">
        <w:rPr>
          <w:rFonts w:ascii="Times New Roman" w:hAnsi="Times New Roman" w:cs="Times New Roman"/>
          <w:sz w:val="24"/>
          <w:highlight w:val="cyan"/>
        </w:rPr>
        <w:t>of the poem</w:t>
      </w:r>
      <w:r w:rsidRPr="00773B70">
        <w:rPr>
          <w:rFonts w:ascii="Times New Roman" w:hAnsi="Times New Roman" w:cs="Times New Roman"/>
          <w:sz w:val="24"/>
        </w:rPr>
        <w:t>, this tree could simply be a large tree in a backyard darkened by nighttime. However, being foreboding and blac</w:t>
      </w:r>
      <w:r w:rsidR="001071D6">
        <w:rPr>
          <w:rFonts w:ascii="Times New Roman" w:hAnsi="Times New Roman" w:cs="Times New Roman"/>
          <w:sz w:val="24"/>
        </w:rPr>
        <w:t>k, </w:t>
      </w:r>
      <w:r w:rsidRPr="00773B70">
        <w:rPr>
          <w:rFonts w:ascii="Times New Roman" w:hAnsi="Times New Roman" w:cs="Times New Roman"/>
          <w:sz w:val="24"/>
        </w:rPr>
        <w:t xml:space="preserve">this tree </w:t>
      </w:r>
      <w:del w:id="8" w:author=" " w:date="2009-12-13T20:44:00Z">
        <w:r w:rsidRPr="00A97BFE" w:rsidDel="00037813">
          <w:rPr>
            <w:rFonts w:ascii="Times New Roman" w:hAnsi="Times New Roman" w:cs="Times New Roman"/>
            <w:sz w:val="24"/>
            <w:highlight w:val="cyan"/>
          </w:rPr>
          <w:delText xml:space="preserve">can </w:delText>
        </w:r>
      </w:del>
      <w:commentRangeStart w:id="9"/>
      <w:r w:rsidRPr="00A97BFE">
        <w:rPr>
          <w:rFonts w:ascii="Times New Roman" w:hAnsi="Times New Roman" w:cs="Times New Roman"/>
          <w:sz w:val="24"/>
          <w:highlight w:val="cyan"/>
        </w:rPr>
        <w:t>symbolize</w:t>
      </w:r>
      <w:r w:rsidR="00037813" w:rsidRPr="00A97BFE">
        <w:rPr>
          <w:rFonts w:ascii="Times New Roman" w:hAnsi="Times New Roman" w:cs="Times New Roman"/>
          <w:sz w:val="24"/>
          <w:highlight w:val="cyan"/>
          <w:lang w:val="en-US"/>
        </w:rPr>
        <w:t>s</w:t>
      </w:r>
      <w:r w:rsidRPr="00A97BFE">
        <w:rPr>
          <w:rFonts w:ascii="Times New Roman" w:hAnsi="Times New Roman" w:cs="Times New Roman"/>
          <w:sz w:val="24"/>
          <w:highlight w:val="cyan"/>
        </w:rPr>
        <w:t xml:space="preserve"> </w:t>
      </w:r>
      <w:commentRangeEnd w:id="9"/>
      <w:r w:rsidR="00037813" w:rsidRPr="00A97BFE">
        <w:rPr>
          <w:rStyle w:val="CommentReference"/>
          <w:highlight w:val="cyan"/>
        </w:rPr>
        <w:commentReference w:id="9"/>
      </w:r>
      <w:r w:rsidRPr="00A97BFE">
        <w:rPr>
          <w:rFonts w:ascii="Times New Roman" w:hAnsi="Times New Roman" w:cs="Times New Roman"/>
          <w:sz w:val="24"/>
          <w:highlight w:val="cyan"/>
        </w:rPr>
        <w:t>the</w:t>
      </w:r>
      <w:r w:rsidRPr="00773B70">
        <w:rPr>
          <w:rFonts w:ascii="Times New Roman" w:hAnsi="Times New Roman" w:cs="Times New Roman"/>
          <w:sz w:val="24"/>
        </w:rPr>
        <w:t xml:space="preserve"> darkness that has been blinding the intended audience from seeing more depth beyond the surface. Trees, being plants, are c</w:t>
      </w:r>
      <w:r w:rsidR="001071D6">
        <w:rPr>
          <w:rFonts w:ascii="Times New Roman" w:hAnsi="Times New Roman" w:cs="Times New Roman"/>
          <w:sz w:val="24"/>
        </w:rPr>
        <w:t>onstantly growing and changing</w:t>
      </w:r>
      <w:r w:rsidR="001071D6">
        <w:rPr>
          <w:rFonts w:ascii="Times New Roman" w:hAnsi="Times New Roman" w:cs="Times New Roman"/>
          <w:sz w:val="24"/>
          <w:lang w:val="en-US"/>
        </w:rPr>
        <w:t xml:space="preserve">. </w:t>
      </w:r>
      <w:r w:rsidR="001071D6">
        <w:rPr>
          <w:rFonts w:ascii="Times New Roman" w:hAnsi="Times New Roman" w:cs="Times New Roman"/>
          <w:sz w:val="24"/>
          <w:lang w:val="en-US"/>
        </w:rPr>
        <w:lastRenderedPageBreak/>
        <w:t>T</w:t>
      </w:r>
      <w:r w:rsidR="001071D6">
        <w:rPr>
          <w:rFonts w:ascii="Times New Roman" w:hAnsi="Times New Roman" w:cs="Times New Roman"/>
          <w:sz w:val="24"/>
        </w:rPr>
        <w:t xml:space="preserve">he tree in "Entrance" </w:t>
      </w:r>
      <w:r w:rsidRPr="00773B70">
        <w:rPr>
          <w:rFonts w:ascii="Times New Roman" w:hAnsi="Times New Roman" w:cs="Times New Roman"/>
          <w:sz w:val="24"/>
        </w:rPr>
        <w:t>symbolize</w:t>
      </w:r>
      <w:r w:rsidR="001071D6">
        <w:rPr>
          <w:rFonts w:ascii="Times New Roman" w:hAnsi="Times New Roman" w:cs="Times New Roman"/>
          <w:sz w:val="24"/>
          <w:lang w:val="en-US"/>
        </w:rPr>
        <w:t>s</w:t>
      </w:r>
      <w:r w:rsidRPr="00773B70">
        <w:rPr>
          <w:rFonts w:ascii="Times New Roman" w:hAnsi="Times New Roman" w:cs="Times New Roman"/>
          <w:sz w:val="24"/>
        </w:rPr>
        <w:t xml:space="preserve"> the growth of the reader should </w:t>
      </w:r>
      <w:r w:rsidR="00D6418F">
        <w:rPr>
          <w:rFonts w:ascii="Times New Roman" w:hAnsi="Times New Roman" w:cs="Times New Roman"/>
          <w:sz w:val="24"/>
          <w:lang w:val="en-US"/>
        </w:rPr>
        <w:t>he or she</w:t>
      </w:r>
      <w:r w:rsidR="00D6418F">
        <w:rPr>
          <w:rFonts w:ascii="Times New Roman" w:hAnsi="Times New Roman" w:cs="Times New Roman"/>
          <w:sz w:val="24"/>
        </w:rPr>
        <w:t xml:space="preserve"> follow the narrator's command</w:t>
      </w:r>
      <w:r w:rsidRPr="00773B70">
        <w:rPr>
          <w:rFonts w:ascii="Times New Roman" w:hAnsi="Times New Roman" w:cs="Times New Roman"/>
          <w:sz w:val="24"/>
        </w:rPr>
        <w:t xml:space="preserve"> to step outside of a comfort zo</w:t>
      </w:r>
      <w:r w:rsidR="00D6418F">
        <w:rPr>
          <w:rFonts w:ascii="Times New Roman" w:hAnsi="Times New Roman" w:cs="Times New Roman"/>
          <w:sz w:val="24"/>
        </w:rPr>
        <w:t>ne. This growth is not physical</w:t>
      </w:r>
      <w:r w:rsidRPr="00773B70">
        <w:rPr>
          <w:rFonts w:ascii="Times New Roman" w:hAnsi="Times New Roman" w:cs="Times New Roman"/>
          <w:sz w:val="24"/>
        </w:rPr>
        <w:t xml:space="preserve"> but </w:t>
      </w:r>
      <w:r w:rsidR="00D6418F">
        <w:rPr>
          <w:rFonts w:ascii="Times New Roman" w:hAnsi="Times New Roman" w:cs="Times New Roman"/>
          <w:sz w:val="24"/>
          <w:lang w:val="en-US"/>
        </w:rPr>
        <w:t>rather</w:t>
      </w:r>
      <w:r w:rsidRPr="00773B70">
        <w:rPr>
          <w:rFonts w:ascii="Times New Roman" w:hAnsi="Times New Roman" w:cs="Times New Roman"/>
          <w:sz w:val="24"/>
        </w:rPr>
        <w:t xml:space="preserve"> growth of the mind to expand knowledge and understanding of the world. The symbolism </w:t>
      </w:r>
      <w:r w:rsidR="00D6418F">
        <w:rPr>
          <w:rFonts w:ascii="Times New Roman" w:hAnsi="Times New Roman" w:cs="Times New Roman"/>
          <w:sz w:val="24"/>
          <w:lang w:val="en-US"/>
        </w:rPr>
        <w:t>of</w:t>
      </w:r>
      <w:r w:rsidRPr="00773B70">
        <w:rPr>
          <w:rFonts w:ascii="Times New Roman" w:hAnsi="Times New Roman" w:cs="Times New Roman"/>
          <w:sz w:val="24"/>
        </w:rPr>
        <w:t xml:space="preserve"> the </w:t>
      </w:r>
      <w:r w:rsidR="00D6418F">
        <w:rPr>
          <w:rFonts w:ascii="Times New Roman" w:hAnsi="Times New Roman" w:cs="Times New Roman"/>
          <w:sz w:val="24"/>
          <w:lang w:val="en-US"/>
        </w:rPr>
        <w:t>“</w:t>
      </w:r>
      <w:r w:rsidRPr="00773B70">
        <w:rPr>
          <w:rFonts w:ascii="Times New Roman" w:hAnsi="Times New Roman" w:cs="Times New Roman"/>
          <w:sz w:val="24"/>
        </w:rPr>
        <w:t>room</w:t>
      </w:r>
      <w:r w:rsidR="00D6418F">
        <w:rPr>
          <w:rFonts w:ascii="Times New Roman" w:hAnsi="Times New Roman" w:cs="Times New Roman"/>
          <w:sz w:val="24"/>
          <w:lang w:val="en-US"/>
        </w:rPr>
        <w:t>”</w:t>
      </w:r>
      <w:r w:rsidRPr="00773B70">
        <w:rPr>
          <w:rFonts w:ascii="Times New Roman" w:hAnsi="Times New Roman" w:cs="Times New Roman"/>
          <w:sz w:val="24"/>
        </w:rPr>
        <w:t xml:space="preserve"> and </w:t>
      </w:r>
      <w:r w:rsidR="00D6418F">
        <w:rPr>
          <w:rFonts w:ascii="Times New Roman" w:hAnsi="Times New Roman" w:cs="Times New Roman"/>
          <w:sz w:val="24"/>
          <w:lang w:val="en-US"/>
        </w:rPr>
        <w:t>“</w:t>
      </w:r>
      <w:r w:rsidRPr="00773B70">
        <w:rPr>
          <w:rFonts w:ascii="Times New Roman" w:hAnsi="Times New Roman" w:cs="Times New Roman"/>
          <w:sz w:val="24"/>
        </w:rPr>
        <w:t>tree</w:t>
      </w:r>
      <w:r w:rsidR="00D6418F">
        <w:rPr>
          <w:rFonts w:ascii="Times New Roman" w:hAnsi="Times New Roman" w:cs="Times New Roman"/>
          <w:sz w:val="24"/>
          <w:lang w:val="en-US"/>
        </w:rPr>
        <w:t>”</w:t>
      </w:r>
      <w:r w:rsidRPr="00773B70">
        <w:rPr>
          <w:rFonts w:ascii="Times New Roman" w:hAnsi="Times New Roman" w:cs="Times New Roman"/>
          <w:sz w:val="24"/>
        </w:rPr>
        <w:t xml:space="preserve"> in "Entrance" enhances the image of the </w:t>
      </w:r>
      <w:r w:rsidR="00D6418F">
        <w:rPr>
          <w:rFonts w:ascii="Times New Roman" w:hAnsi="Times New Roman" w:cs="Times New Roman"/>
          <w:sz w:val="24"/>
          <w:lang w:val="en-US"/>
        </w:rPr>
        <w:t>poem’s setting</w:t>
      </w:r>
      <w:r w:rsidRPr="00773B70">
        <w:rPr>
          <w:rFonts w:ascii="Times New Roman" w:hAnsi="Times New Roman" w:cs="Times New Roman"/>
          <w:sz w:val="24"/>
        </w:rPr>
        <w:t xml:space="preserve"> while also fitting with the general theme of branching out and growing in </w:t>
      </w:r>
      <w:r w:rsidRPr="00A97BFE">
        <w:rPr>
          <w:rFonts w:ascii="Times New Roman" w:hAnsi="Times New Roman" w:cs="Times New Roman"/>
          <w:sz w:val="24"/>
          <w:highlight w:val="cyan"/>
        </w:rPr>
        <w:t xml:space="preserve">understanding </w:t>
      </w:r>
      <w:commentRangeStart w:id="10"/>
      <w:del w:id="11" w:author="Valued Customer" w:date="2010-01-05T17:50:00Z">
        <w:r w:rsidRPr="00A97BFE" w:rsidDel="00A97BFE">
          <w:rPr>
            <w:rFonts w:ascii="Times New Roman" w:hAnsi="Times New Roman" w:cs="Times New Roman"/>
            <w:sz w:val="24"/>
            <w:highlight w:val="cyan"/>
          </w:rPr>
          <w:delText>of seeing things beneath the surface</w:delText>
        </w:r>
        <w:commentRangeEnd w:id="10"/>
        <w:r w:rsidR="00C61C22" w:rsidRPr="00A97BFE" w:rsidDel="00A97BFE">
          <w:rPr>
            <w:rStyle w:val="CommentReference"/>
            <w:highlight w:val="cyan"/>
          </w:rPr>
          <w:commentReference w:id="10"/>
        </w:r>
      </w:del>
      <w:ins w:id="12" w:author=" " w:date="2009-12-13T20:47:00Z">
        <w:del w:id="13" w:author="Valued Customer" w:date="2010-01-05T17:50:00Z">
          <w:r w:rsidR="00C61C22" w:rsidRPr="00A97BFE" w:rsidDel="00A97BFE">
            <w:rPr>
              <w:rFonts w:ascii="Times New Roman" w:hAnsi="Times New Roman" w:cs="Times New Roman"/>
              <w:sz w:val="24"/>
              <w:highlight w:val="cyan"/>
              <w:lang w:val="en-US"/>
            </w:rPr>
            <w:delText xml:space="preserve"> </w:delText>
          </w:r>
        </w:del>
      </w:ins>
      <w:ins w:id="14" w:author="Valued Customer" w:date="2010-01-05T17:50:00Z">
        <w:r w:rsidR="00A97BFE" w:rsidRPr="00A97BFE">
          <w:rPr>
            <w:rFonts w:ascii="Times New Roman" w:hAnsi="Times New Roman" w:cs="Times New Roman"/>
            <w:sz w:val="24"/>
            <w:highlight w:val="cyan"/>
            <w:lang w:val="en-US"/>
          </w:rPr>
          <w:t xml:space="preserve"> deeper meanings</w:t>
        </w:r>
      </w:ins>
      <w:r w:rsidR="00D6418F">
        <w:rPr>
          <w:rFonts w:ascii="Times New Roman" w:hAnsi="Times New Roman" w:cs="Times New Roman"/>
          <w:sz w:val="24"/>
          <w:lang w:val="en-US"/>
        </w:rPr>
        <w:t>(3, 7)</w:t>
      </w:r>
      <w:r w:rsidRPr="00773B70">
        <w:rPr>
          <w:rFonts w:ascii="Times New Roman" w:hAnsi="Times New Roman" w:cs="Times New Roman"/>
          <w:sz w:val="24"/>
        </w:rPr>
        <w:t xml:space="preserve">. </w:t>
      </w:r>
    </w:p>
    <w:p w:rsidR="004C0E37" w:rsidRPr="00773B70" w:rsidRDefault="00097C1B" w:rsidP="006A4D93">
      <w:pPr>
        <w:pStyle w:val="Div"/>
        <w:spacing w:line="480" w:lineRule="auto"/>
        <w:rPr>
          <w:rFonts w:ascii="Times New Roman" w:hAnsi="Times New Roman" w:cs="Times New Roman"/>
          <w:sz w:val="24"/>
          <w:lang w:val="en-US"/>
        </w:rPr>
      </w:pPr>
      <w:r w:rsidRPr="00773B70">
        <w:rPr>
          <w:rFonts w:ascii="Times New Roman" w:hAnsi="Times New Roman" w:cs="Times New Roman"/>
          <w:sz w:val="24"/>
        </w:rPr>
        <w:t xml:space="preserve">    Rhyme is present in "Entrance" at the end of almost every line. The first instance </w:t>
      </w:r>
      <w:r w:rsidRPr="00A97BFE">
        <w:rPr>
          <w:rFonts w:ascii="Times New Roman" w:hAnsi="Times New Roman" w:cs="Times New Roman"/>
          <w:sz w:val="24"/>
          <w:highlight w:val="cyan"/>
        </w:rPr>
        <w:t xml:space="preserve">of exact </w:t>
      </w:r>
      <w:commentRangeStart w:id="15"/>
      <w:del w:id="16" w:author="Valued Customer" w:date="2010-01-05T17:50:00Z">
        <w:r w:rsidRPr="00A97BFE" w:rsidDel="00A97BFE">
          <w:rPr>
            <w:rFonts w:ascii="Times New Roman" w:hAnsi="Times New Roman" w:cs="Times New Roman"/>
            <w:sz w:val="24"/>
            <w:highlight w:val="cyan"/>
          </w:rPr>
          <w:delText xml:space="preserve">masculine </w:delText>
        </w:r>
        <w:commentRangeEnd w:id="15"/>
        <w:r w:rsidR="00C61C22" w:rsidRPr="00A97BFE" w:rsidDel="00A97BFE">
          <w:rPr>
            <w:rStyle w:val="CommentReference"/>
            <w:highlight w:val="cyan"/>
          </w:rPr>
          <w:commentReference w:id="15"/>
        </w:r>
      </w:del>
      <w:r w:rsidRPr="00A97BFE">
        <w:rPr>
          <w:rFonts w:ascii="Times New Roman" w:hAnsi="Times New Roman" w:cs="Times New Roman"/>
          <w:sz w:val="24"/>
          <w:highlight w:val="cyan"/>
        </w:rPr>
        <w:t>rhyme is "tonight"</w:t>
      </w:r>
      <w:r w:rsidRPr="00773B70">
        <w:rPr>
          <w:rFonts w:ascii="Times New Roman" w:hAnsi="Times New Roman" w:cs="Times New Roman"/>
          <w:sz w:val="24"/>
        </w:rPr>
        <w:t xml:space="preserve"> rhyming with "sight" (</w:t>
      </w:r>
      <w:r w:rsidR="00D6418F">
        <w:rPr>
          <w:rFonts w:ascii="Times New Roman" w:hAnsi="Times New Roman" w:cs="Times New Roman"/>
          <w:sz w:val="24"/>
          <w:lang w:val="en-US"/>
        </w:rPr>
        <w:t xml:space="preserve">1, </w:t>
      </w:r>
      <w:r w:rsidRPr="00773B70">
        <w:rPr>
          <w:rFonts w:ascii="Times New Roman" w:hAnsi="Times New Roman" w:cs="Times New Roman"/>
          <w:sz w:val="24"/>
        </w:rPr>
        <w:t xml:space="preserve">3). The rhyme is between the -ight sounds at the ends of the two words. The importance of this rhyme is to emphasize the relationship </w:t>
      </w:r>
      <w:r w:rsidR="00D6418F">
        <w:rPr>
          <w:rFonts w:ascii="Times New Roman" w:hAnsi="Times New Roman" w:cs="Times New Roman"/>
          <w:sz w:val="24"/>
          <w:lang w:val="en-US"/>
        </w:rPr>
        <w:t xml:space="preserve">of </w:t>
      </w:r>
      <w:r w:rsidR="00D6418F">
        <w:rPr>
          <w:rFonts w:ascii="Times New Roman" w:hAnsi="Times New Roman" w:cs="Times New Roman"/>
          <w:sz w:val="24"/>
        </w:rPr>
        <w:t xml:space="preserve">the </w:t>
      </w:r>
      <w:r w:rsidRPr="00773B70">
        <w:rPr>
          <w:rFonts w:ascii="Times New Roman" w:hAnsi="Times New Roman" w:cs="Times New Roman"/>
          <w:sz w:val="24"/>
        </w:rPr>
        <w:t xml:space="preserve">lack of ability to see at nighttime due to darkness. However, the text implies that in going out into the night, the reader's sights and horizons will be expanded to see the deeper meanings of objects around him or her. Once a reader follows the narrator's </w:t>
      </w:r>
      <w:r w:rsidR="00D6418F">
        <w:rPr>
          <w:rFonts w:ascii="Times New Roman" w:hAnsi="Times New Roman" w:cs="Times New Roman"/>
          <w:sz w:val="24"/>
        </w:rPr>
        <w:t>instruction to leave the "room</w:t>
      </w:r>
      <w:r w:rsidR="00D6418F">
        <w:rPr>
          <w:rFonts w:ascii="Times New Roman" w:hAnsi="Times New Roman" w:cs="Times New Roman"/>
          <w:sz w:val="24"/>
          <w:lang w:val="en-US"/>
        </w:rPr>
        <w:t>,</w:t>
      </w:r>
      <w:r w:rsidR="00D6418F">
        <w:rPr>
          <w:rFonts w:ascii="Times New Roman" w:hAnsi="Times New Roman" w:cs="Times New Roman"/>
          <w:sz w:val="24"/>
        </w:rPr>
        <w:t>"</w:t>
      </w:r>
      <w:r w:rsidRPr="00773B70">
        <w:rPr>
          <w:rFonts w:ascii="Times New Roman" w:hAnsi="Times New Roman" w:cs="Times New Roman"/>
          <w:sz w:val="24"/>
        </w:rPr>
        <w:t xml:space="preserve"> or the comfort zone, "infinity is open to your sight" despite the nighttime (3). In rhyming "see" and "tree" (</w:t>
      </w:r>
      <w:r w:rsidR="00D6418F">
        <w:rPr>
          <w:rFonts w:ascii="Times New Roman" w:hAnsi="Times New Roman" w:cs="Times New Roman"/>
          <w:sz w:val="24"/>
          <w:lang w:val="en-US"/>
        </w:rPr>
        <w:t xml:space="preserve">5, </w:t>
      </w:r>
      <w:r w:rsidRPr="00773B70">
        <w:rPr>
          <w:rFonts w:ascii="Times New Roman" w:hAnsi="Times New Roman" w:cs="Times New Roman"/>
          <w:sz w:val="24"/>
        </w:rPr>
        <w:t xml:space="preserve">7), </w:t>
      </w:r>
      <w:commentRangeStart w:id="17"/>
      <w:r w:rsidRPr="00773B70">
        <w:rPr>
          <w:rFonts w:ascii="Times New Roman" w:hAnsi="Times New Roman" w:cs="Times New Roman"/>
          <w:sz w:val="24"/>
        </w:rPr>
        <w:t xml:space="preserve">the narrator is making a connection </w:t>
      </w:r>
      <w:r w:rsidR="00D6418F">
        <w:rPr>
          <w:rFonts w:ascii="Times New Roman" w:hAnsi="Times New Roman" w:cs="Times New Roman"/>
          <w:sz w:val="24"/>
          <w:lang w:val="en-US"/>
        </w:rPr>
        <w:t>between</w:t>
      </w:r>
      <w:r w:rsidRPr="00773B70">
        <w:rPr>
          <w:rFonts w:ascii="Times New Roman" w:hAnsi="Times New Roman" w:cs="Times New Roman"/>
          <w:sz w:val="24"/>
        </w:rPr>
        <w:t xml:space="preserve"> gaining sight </w:t>
      </w:r>
      <w:r w:rsidR="00D6418F">
        <w:rPr>
          <w:rFonts w:ascii="Times New Roman" w:hAnsi="Times New Roman" w:cs="Times New Roman"/>
          <w:sz w:val="24"/>
          <w:lang w:val="en-US"/>
        </w:rPr>
        <w:t>and</w:t>
      </w:r>
      <w:r w:rsidRPr="00773B70">
        <w:rPr>
          <w:rFonts w:ascii="Times New Roman" w:hAnsi="Times New Roman" w:cs="Times New Roman"/>
          <w:sz w:val="24"/>
        </w:rPr>
        <w:t xml:space="preserve"> the obstruction of the tree </w:t>
      </w:r>
      <w:r w:rsidR="00D6418F">
        <w:rPr>
          <w:rFonts w:ascii="Times New Roman" w:hAnsi="Times New Roman" w:cs="Times New Roman"/>
          <w:sz w:val="24"/>
          <w:lang w:val="en-US"/>
        </w:rPr>
        <w:t>being</w:t>
      </w:r>
      <w:r w:rsidRPr="00773B70">
        <w:rPr>
          <w:rFonts w:ascii="Times New Roman" w:hAnsi="Times New Roman" w:cs="Times New Roman"/>
          <w:sz w:val="24"/>
        </w:rPr>
        <w:t xml:space="preserve"> removed</w:t>
      </w:r>
      <w:commentRangeEnd w:id="17"/>
      <w:r w:rsidR="00C61C22">
        <w:rPr>
          <w:rStyle w:val="CommentReference"/>
        </w:rPr>
        <w:commentReference w:id="17"/>
      </w:r>
      <w:r w:rsidRPr="00773B70">
        <w:rPr>
          <w:rFonts w:ascii="Times New Roman" w:hAnsi="Times New Roman" w:cs="Times New Roman"/>
          <w:sz w:val="24"/>
        </w:rPr>
        <w:t>. This is another example of an exact masculine rhyme of the -ee sound. Once the "tree" or darkness is removed, the intended reader is at last able to "see" what was not previo</w:t>
      </w:r>
      <w:r w:rsidR="00D6418F">
        <w:rPr>
          <w:rFonts w:ascii="Times New Roman" w:hAnsi="Times New Roman" w:cs="Times New Roman"/>
          <w:sz w:val="24"/>
        </w:rPr>
        <w:t xml:space="preserve">usly visible. Rhyming of "see" </w:t>
      </w:r>
      <w:r w:rsidRPr="00773B70">
        <w:rPr>
          <w:rFonts w:ascii="Times New Roman" w:hAnsi="Times New Roman" w:cs="Times New Roman"/>
          <w:sz w:val="24"/>
        </w:rPr>
        <w:t>is used once again with "free" (</w:t>
      </w:r>
      <w:r w:rsidR="00D6418F">
        <w:rPr>
          <w:rFonts w:ascii="Times New Roman" w:hAnsi="Times New Roman" w:cs="Times New Roman"/>
          <w:sz w:val="24"/>
          <w:lang w:val="en-US"/>
        </w:rPr>
        <w:t xml:space="preserve">9, </w:t>
      </w:r>
      <w:r w:rsidRPr="00773B70">
        <w:rPr>
          <w:rFonts w:ascii="Times New Roman" w:hAnsi="Times New Roman" w:cs="Times New Roman"/>
          <w:sz w:val="24"/>
        </w:rPr>
        <w:t>12). Once gaining sight, the narrator believes that the reader will be able to see all and is therefore set "free" from the restrictions of seeing merely what's on the surface</w:t>
      </w:r>
      <w:r w:rsidR="00D6418F">
        <w:rPr>
          <w:rFonts w:ascii="Times New Roman" w:hAnsi="Times New Roman" w:cs="Times New Roman"/>
          <w:sz w:val="24"/>
          <w:lang w:val="en-US"/>
        </w:rPr>
        <w:t xml:space="preserve"> (12)</w:t>
      </w:r>
      <w:r w:rsidRPr="00773B70">
        <w:rPr>
          <w:rFonts w:ascii="Times New Roman" w:hAnsi="Times New Roman" w:cs="Times New Roman"/>
          <w:sz w:val="24"/>
        </w:rPr>
        <w:t>. By rhyming "known" with "alone", the difference between these two words is emphasized</w:t>
      </w:r>
      <w:r w:rsidR="00D6418F">
        <w:rPr>
          <w:rFonts w:ascii="Times New Roman" w:hAnsi="Times New Roman" w:cs="Times New Roman"/>
          <w:sz w:val="24"/>
          <w:lang w:val="en-US"/>
        </w:rPr>
        <w:t xml:space="preserve"> (6, 8)</w:t>
      </w:r>
      <w:r w:rsidRPr="00773B70">
        <w:rPr>
          <w:rFonts w:ascii="Times New Roman" w:hAnsi="Times New Roman" w:cs="Times New Roman"/>
          <w:sz w:val="24"/>
        </w:rPr>
        <w:t xml:space="preserve">. In context, the narrator </w:t>
      </w:r>
      <w:r w:rsidR="00D6418F">
        <w:rPr>
          <w:rFonts w:ascii="Times New Roman" w:hAnsi="Times New Roman" w:cs="Times New Roman"/>
          <w:sz w:val="24"/>
          <w:lang w:val="en-US"/>
        </w:rPr>
        <w:t xml:space="preserve">claims </w:t>
      </w:r>
      <w:r w:rsidRPr="00773B70">
        <w:rPr>
          <w:rFonts w:ascii="Times New Roman" w:hAnsi="Times New Roman" w:cs="Times New Roman"/>
          <w:sz w:val="24"/>
        </w:rPr>
        <w:t>that once the reader can stand alone, he or she is able to see past w</w:t>
      </w:r>
      <w:r w:rsidR="00D6418F">
        <w:rPr>
          <w:rFonts w:ascii="Times New Roman" w:hAnsi="Times New Roman" w:cs="Times New Roman"/>
          <w:sz w:val="24"/>
        </w:rPr>
        <w:t>hat is already known about what</w:t>
      </w:r>
      <w:r w:rsidR="00D6418F">
        <w:rPr>
          <w:rFonts w:ascii="Times New Roman" w:hAnsi="Times New Roman" w:cs="Times New Roman"/>
          <w:sz w:val="24"/>
          <w:lang w:val="en-US"/>
        </w:rPr>
        <w:t xml:space="preserve"> i</w:t>
      </w:r>
      <w:r w:rsidRPr="00773B70">
        <w:rPr>
          <w:rFonts w:ascii="Times New Roman" w:hAnsi="Times New Roman" w:cs="Times New Roman"/>
          <w:sz w:val="24"/>
        </w:rPr>
        <w:t xml:space="preserve">s in front of them and delve into a </w:t>
      </w:r>
      <w:del w:id="18" w:author="Valued Customer" w:date="2010-01-05T17:51:00Z">
        <w:r w:rsidRPr="00A97BFE" w:rsidDel="00A97BFE">
          <w:rPr>
            <w:rFonts w:ascii="Times New Roman" w:hAnsi="Times New Roman" w:cs="Times New Roman"/>
            <w:sz w:val="24"/>
            <w:highlight w:val="cyan"/>
          </w:rPr>
          <w:delText>deeper</w:delText>
        </w:r>
      </w:del>
      <w:ins w:id="19" w:author="Valued Customer" w:date="2010-01-05T17:51:00Z">
        <w:r w:rsidR="00A97BFE" w:rsidRPr="00A97BFE">
          <w:rPr>
            <w:rFonts w:ascii="Times New Roman" w:hAnsi="Times New Roman" w:cs="Times New Roman"/>
            <w:sz w:val="24"/>
            <w:highlight w:val="cyan"/>
            <w:lang w:val="en-US"/>
          </w:rPr>
          <w:t xml:space="preserve"> more thorough</w:t>
        </w:r>
        <w:r w:rsidR="00A97BFE">
          <w:rPr>
            <w:rFonts w:ascii="Times New Roman" w:hAnsi="Times New Roman" w:cs="Times New Roman"/>
            <w:sz w:val="24"/>
            <w:lang w:val="en-US"/>
          </w:rPr>
          <w:t xml:space="preserve"> </w:t>
        </w:r>
        <w:r w:rsidR="00A97BFE" w:rsidRPr="00002824">
          <w:rPr>
            <w:rFonts w:ascii="Times New Roman" w:hAnsi="Times New Roman" w:cs="Times New Roman"/>
            <w:sz w:val="24"/>
            <w:highlight w:val="cyan"/>
            <w:lang w:val="en-US"/>
          </w:rPr>
          <w:t>interpretation of things aside from outside, initial appearances</w:t>
        </w:r>
      </w:ins>
      <w:del w:id="20" w:author="Valued Customer" w:date="2010-01-05T17:51:00Z">
        <w:r w:rsidRPr="00773B70" w:rsidDel="00A97BFE">
          <w:rPr>
            <w:rFonts w:ascii="Times New Roman" w:hAnsi="Times New Roman" w:cs="Times New Roman"/>
            <w:sz w:val="24"/>
          </w:rPr>
          <w:delText xml:space="preserve"> </w:delText>
        </w:r>
        <w:commentRangeStart w:id="21"/>
        <w:r w:rsidRPr="00773B70" w:rsidDel="00A97BFE">
          <w:rPr>
            <w:rFonts w:ascii="Times New Roman" w:hAnsi="Times New Roman" w:cs="Times New Roman"/>
            <w:sz w:val="24"/>
          </w:rPr>
          <w:delText>understanding</w:delText>
        </w:r>
        <w:commentRangeEnd w:id="21"/>
        <w:r w:rsidR="00C61C22" w:rsidDel="00A97BFE">
          <w:rPr>
            <w:rStyle w:val="CommentReference"/>
          </w:rPr>
          <w:commentReference w:id="21"/>
        </w:r>
      </w:del>
      <w:r w:rsidRPr="00773B70">
        <w:rPr>
          <w:rFonts w:ascii="Times New Roman" w:hAnsi="Times New Roman" w:cs="Times New Roman"/>
          <w:sz w:val="24"/>
        </w:rPr>
        <w:t xml:space="preserve">. In doing so, the reader will be following the narrator's </w:t>
      </w:r>
      <w:r w:rsidRPr="00773B70">
        <w:rPr>
          <w:rFonts w:ascii="Times New Roman" w:hAnsi="Times New Roman" w:cs="Times New Roman"/>
          <w:sz w:val="24"/>
        </w:rPr>
        <w:lastRenderedPageBreak/>
        <w:t>instructions to break out of any comfort</w:t>
      </w:r>
      <w:r w:rsidR="00D6418F">
        <w:rPr>
          <w:rFonts w:ascii="Times New Roman" w:hAnsi="Times New Roman" w:cs="Times New Roman"/>
          <w:sz w:val="24"/>
        </w:rPr>
        <w:t xml:space="preserve"> zone and wonder</w:t>
      </w:r>
      <w:r w:rsidRPr="00773B70">
        <w:rPr>
          <w:rFonts w:ascii="Times New Roman" w:hAnsi="Times New Roman" w:cs="Times New Roman"/>
          <w:sz w:val="24"/>
        </w:rPr>
        <w:t xml:space="preserve"> at what has not yet been seen or understood. Rhyme provides further emphasis on contrasting words that relate to how society views things on the surface instead of how the narrator believes society is losing the ability to find greater meaning. </w:t>
      </w:r>
    </w:p>
    <w:p w:rsidR="006A4D93" w:rsidRPr="00773B70" w:rsidRDefault="006A4D93" w:rsidP="006A4D93">
      <w:pPr>
        <w:pStyle w:val="Div"/>
        <w:spacing w:line="480" w:lineRule="auto"/>
        <w:rPr>
          <w:rFonts w:ascii="Times New Roman" w:hAnsi="Times New Roman" w:cs="Times New Roman"/>
          <w:sz w:val="24"/>
          <w:lang w:val="en-US"/>
        </w:rPr>
      </w:pPr>
      <w:r w:rsidRPr="00773B70">
        <w:rPr>
          <w:rFonts w:ascii="Times New Roman" w:hAnsi="Times New Roman" w:cs="Times New Roman"/>
          <w:sz w:val="24"/>
          <w:lang w:val="en-US"/>
        </w:rPr>
        <w:tab/>
      </w:r>
      <w:r w:rsidR="0005090E" w:rsidRPr="00773B70">
        <w:rPr>
          <w:rFonts w:ascii="Times New Roman" w:hAnsi="Times New Roman" w:cs="Times New Roman"/>
          <w:sz w:val="24"/>
          <w:lang w:val="en-US"/>
        </w:rPr>
        <w:t xml:space="preserve">The text utilizes imagery to create a vivid picture for the setting of the poem. </w:t>
      </w:r>
      <w:r w:rsidR="00D0676A" w:rsidRPr="00773B70">
        <w:rPr>
          <w:rFonts w:ascii="Times New Roman" w:hAnsi="Times New Roman" w:cs="Times New Roman"/>
          <w:sz w:val="24"/>
          <w:lang w:val="en-US"/>
        </w:rPr>
        <w:t>T</w:t>
      </w:r>
      <w:r w:rsidR="0005090E" w:rsidRPr="00773B70">
        <w:rPr>
          <w:rFonts w:ascii="Times New Roman" w:hAnsi="Times New Roman" w:cs="Times New Roman"/>
          <w:sz w:val="24"/>
          <w:lang w:val="en-US"/>
        </w:rPr>
        <w:t xml:space="preserve">he words “tonight” and “secure” </w:t>
      </w:r>
      <w:r w:rsidR="00D0676A" w:rsidRPr="00773B70">
        <w:rPr>
          <w:rFonts w:ascii="Times New Roman" w:hAnsi="Times New Roman" w:cs="Times New Roman"/>
          <w:sz w:val="24"/>
          <w:lang w:val="en-US"/>
        </w:rPr>
        <w:t>provide an image of darkness and the unknown</w:t>
      </w:r>
      <w:r w:rsidR="00D6418F">
        <w:rPr>
          <w:rFonts w:ascii="Times New Roman" w:hAnsi="Times New Roman" w:cs="Times New Roman"/>
          <w:sz w:val="24"/>
          <w:lang w:val="en-US"/>
        </w:rPr>
        <w:t xml:space="preserve"> (1, 2)</w:t>
      </w:r>
      <w:r w:rsidR="00D0676A" w:rsidRPr="00773B70">
        <w:rPr>
          <w:rFonts w:ascii="Times New Roman" w:hAnsi="Times New Roman" w:cs="Times New Roman"/>
          <w:sz w:val="24"/>
          <w:lang w:val="en-US"/>
        </w:rPr>
        <w:t xml:space="preserve">. With these words, </w:t>
      </w:r>
      <w:r w:rsidR="0005090E" w:rsidRPr="00773B70">
        <w:rPr>
          <w:rFonts w:ascii="Times New Roman" w:hAnsi="Times New Roman" w:cs="Times New Roman"/>
          <w:sz w:val="24"/>
          <w:lang w:val="en-US"/>
        </w:rPr>
        <w:t xml:space="preserve">the text implies that in entering the darkness that accompanies the night, security and a sense of safety </w:t>
      </w:r>
      <w:r w:rsidR="00D0676A" w:rsidRPr="00773B70">
        <w:rPr>
          <w:rFonts w:ascii="Times New Roman" w:hAnsi="Times New Roman" w:cs="Times New Roman"/>
          <w:sz w:val="24"/>
          <w:lang w:val="en-US"/>
        </w:rPr>
        <w:t>are</w:t>
      </w:r>
      <w:r w:rsidR="0005090E" w:rsidRPr="00773B70">
        <w:rPr>
          <w:rFonts w:ascii="Times New Roman" w:hAnsi="Times New Roman" w:cs="Times New Roman"/>
          <w:sz w:val="24"/>
          <w:lang w:val="en-US"/>
        </w:rPr>
        <w:t xml:space="preserve"> lost. </w:t>
      </w:r>
      <w:r w:rsidR="00D0676A" w:rsidRPr="00773B70">
        <w:rPr>
          <w:rFonts w:ascii="Times New Roman" w:hAnsi="Times New Roman" w:cs="Times New Roman"/>
          <w:sz w:val="24"/>
          <w:lang w:val="en-US"/>
        </w:rPr>
        <w:t xml:space="preserve">This imagery relates to the setting of the </w:t>
      </w:r>
      <w:r w:rsidR="00D0676A" w:rsidRPr="00A97BFE">
        <w:rPr>
          <w:rFonts w:ascii="Times New Roman" w:hAnsi="Times New Roman" w:cs="Times New Roman"/>
          <w:sz w:val="24"/>
          <w:highlight w:val="cyan"/>
          <w:lang w:val="en-US"/>
        </w:rPr>
        <w:t>poem</w:t>
      </w:r>
      <w:ins w:id="22" w:author="Valued Customer" w:date="2010-01-05T17:52:00Z">
        <w:r w:rsidR="00A97BFE" w:rsidRPr="00A97BFE">
          <w:rPr>
            <w:rFonts w:ascii="Times New Roman" w:hAnsi="Times New Roman" w:cs="Times New Roman"/>
            <w:sz w:val="24"/>
            <w:highlight w:val="cyan"/>
            <w:lang w:val="en-US"/>
          </w:rPr>
          <w:t>,</w:t>
        </w:r>
      </w:ins>
      <w:r w:rsidR="00D0676A" w:rsidRPr="00A97BFE">
        <w:rPr>
          <w:rFonts w:ascii="Times New Roman" w:hAnsi="Times New Roman" w:cs="Times New Roman"/>
          <w:sz w:val="24"/>
          <w:highlight w:val="cyan"/>
          <w:lang w:val="en-US"/>
        </w:rPr>
        <w:t xml:space="preserve"> </w:t>
      </w:r>
      <w:commentRangeStart w:id="23"/>
      <w:r w:rsidR="00D0676A" w:rsidRPr="00A97BFE">
        <w:rPr>
          <w:rFonts w:ascii="Times New Roman" w:hAnsi="Times New Roman" w:cs="Times New Roman"/>
          <w:sz w:val="24"/>
          <w:highlight w:val="cyan"/>
          <w:lang w:val="en-US"/>
        </w:rPr>
        <w:t xml:space="preserve">which </w:t>
      </w:r>
      <w:commentRangeEnd w:id="23"/>
      <w:r w:rsidR="00C61C22" w:rsidRPr="00A97BFE">
        <w:rPr>
          <w:rStyle w:val="CommentReference"/>
          <w:highlight w:val="cyan"/>
        </w:rPr>
        <w:commentReference w:id="23"/>
      </w:r>
      <w:r w:rsidR="00D0676A" w:rsidRPr="00A97BFE">
        <w:rPr>
          <w:rFonts w:ascii="Times New Roman" w:hAnsi="Times New Roman" w:cs="Times New Roman"/>
          <w:sz w:val="24"/>
          <w:highlight w:val="cyan"/>
          <w:lang w:val="en-US"/>
        </w:rPr>
        <w:t>corresponds</w:t>
      </w:r>
      <w:r w:rsidR="00D0676A" w:rsidRPr="00773B70">
        <w:rPr>
          <w:rFonts w:ascii="Times New Roman" w:hAnsi="Times New Roman" w:cs="Times New Roman"/>
          <w:sz w:val="24"/>
          <w:lang w:val="en-US"/>
        </w:rPr>
        <w:t xml:space="preserve"> to the theme of taking risks and venturing into new ideas and actions. Along with the imagery of a shadowy night, the text describes in “the dark a huge, black tree” (7). In the context of this poem, </w:t>
      </w:r>
      <w:r w:rsidR="00673783">
        <w:rPr>
          <w:rFonts w:ascii="Times New Roman" w:hAnsi="Times New Roman" w:cs="Times New Roman"/>
          <w:sz w:val="24"/>
          <w:lang w:val="en-US"/>
        </w:rPr>
        <w:t xml:space="preserve">the </w:t>
      </w:r>
      <w:r w:rsidR="00D0676A" w:rsidRPr="00773B70">
        <w:rPr>
          <w:rFonts w:ascii="Times New Roman" w:hAnsi="Times New Roman" w:cs="Times New Roman"/>
          <w:sz w:val="24"/>
          <w:lang w:val="en-US"/>
        </w:rPr>
        <w:t>tree is being lifted up into the heavens just as a covering would be lifted from an eye to gain sight. The blackness and darkness of the tree create a mysteriousness</w:t>
      </w:r>
      <w:r w:rsidR="00673783">
        <w:rPr>
          <w:rFonts w:ascii="Times New Roman" w:hAnsi="Times New Roman" w:cs="Times New Roman"/>
          <w:sz w:val="24"/>
          <w:lang w:val="en-US"/>
        </w:rPr>
        <w:t xml:space="preserve"> and</w:t>
      </w:r>
      <w:r w:rsidR="00D0676A" w:rsidRPr="00773B70">
        <w:rPr>
          <w:rFonts w:ascii="Times New Roman" w:hAnsi="Times New Roman" w:cs="Times New Roman"/>
          <w:sz w:val="24"/>
          <w:lang w:val="en-US"/>
        </w:rPr>
        <w:t xml:space="preserve"> a foreboding beauty and curiosity of the unknown that is about to be uncovered. </w:t>
      </w:r>
      <w:r w:rsidR="00CD2F8A" w:rsidRPr="00773B70">
        <w:rPr>
          <w:rFonts w:ascii="Times New Roman" w:hAnsi="Times New Roman" w:cs="Times New Roman"/>
          <w:sz w:val="24"/>
          <w:lang w:val="en-US"/>
        </w:rPr>
        <w:t>The imagery of this tree fits in with the imagery of nighttime while also correlating to trees symbolizing growt</w:t>
      </w:r>
      <w:r w:rsidR="005133D8" w:rsidRPr="00773B70">
        <w:rPr>
          <w:rFonts w:ascii="Times New Roman" w:hAnsi="Times New Roman" w:cs="Times New Roman"/>
          <w:sz w:val="24"/>
          <w:lang w:val="en-US"/>
        </w:rPr>
        <w:t xml:space="preserve">h. Imagery is useful in strengthening the idea that stepping outside a comfort zone will open up new worlds of thought and knowledge. </w:t>
      </w:r>
    </w:p>
    <w:p w:rsidR="00AD632A" w:rsidRPr="00773B70" w:rsidRDefault="006B7DE0" w:rsidP="006A4D93">
      <w:pPr>
        <w:pStyle w:val="Div"/>
        <w:spacing w:line="480" w:lineRule="auto"/>
        <w:rPr>
          <w:rFonts w:ascii="Times New Roman" w:hAnsi="Times New Roman" w:cs="Times New Roman"/>
          <w:sz w:val="24"/>
          <w:lang w:val="en-US"/>
        </w:rPr>
      </w:pPr>
      <w:r w:rsidRPr="00773B70">
        <w:rPr>
          <w:rFonts w:ascii="Times New Roman" w:hAnsi="Times New Roman" w:cs="Times New Roman"/>
          <w:sz w:val="24"/>
          <w:lang w:val="en-US"/>
        </w:rPr>
        <w:tab/>
        <w:t>In order to get the idea across for readers to branch out and examine the world more closely, “Entrance” makes great use of im</w:t>
      </w:r>
      <w:r w:rsidR="00673783">
        <w:rPr>
          <w:rFonts w:ascii="Times New Roman" w:hAnsi="Times New Roman" w:cs="Times New Roman"/>
          <w:sz w:val="24"/>
          <w:lang w:val="en-US"/>
        </w:rPr>
        <w:t>agery, symbolism, and rhyme. R</w:t>
      </w:r>
      <w:r w:rsidRPr="00773B70">
        <w:rPr>
          <w:rFonts w:ascii="Times New Roman" w:hAnsi="Times New Roman" w:cs="Times New Roman"/>
          <w:sz w:val="24"/>
          <w:lang w:val="en-US"/>
        </w:rPr>
        <w:t>hyming draws attention to the key words that are essential to understanding the theme. Imagery and symbolism are present in order to create not only an image of a realistic setting for the poem, but also to provide artistic</w:t>
      </w:r>
      <w:r w:rsidR="00673783">
        <w:rPr>
          <w:rFonts w:ascii="Times New Roman" w:hAnsi="Times New Roman" w:cs="Times New Roman"/>
          <w:sz w:val="24"/>
          <w:lang w:val="en-US"/>
        </w:rPr>
        <w:t xml:space="preserve"> and </w:t>
      </w:r>
      <w:r w:rsidR="00C12E37" w:rsidRPr="00773B70">
        <w:rPr>
          <w:rFonts w:ascii="Times New Roman" w:hAnsi="Times New Roman" w:cs="Times New Roman"/>
          <w:sz w:val="24"/>
          <w:lang w:val="en-US"/>
        </w:rPr>
        <w:t xml:space="preserve">creative thought. In providing deeper meaning, the text is presenting an opportunity to its audience to practice finding a deeper meaning of what is being presented. </w:t>
      </w:r>
      <w:r w:rsidRPr="00773B70">
        <w:rPr>
          <w:rFonts w:ascii="Times New Roman" w:hAnsi="Times New Roman" w:cs="Times New Roman"/>
          <w:sz w:val="24"/>
          <w:lang w:val="en-US"/>
        </w:rPr>
        <w:t xml:space="preserve"> </w:t>
      </w:r>
      <w:r w:rsidR="00C12E37" w:rsidRPr="00773B70">
        <w:rPr>
          <w:rFonts w:ascii="Times New Roman" w:hAnsi="Times New Roman" w:cs="Times New Roman"/>
          <w:sz w:val="24"/>
          <w:lang w:val="en-US"/>
        </w:rPr>
        <w:t xml:space="preserve">In </w:t>
      </w:r>
      <w:r w:rsidR="00C12E37" w:rsidRPr="00773B70">
        <w:rPr>
          <w:rFonts w:ascii="Times New Roman" w:hAnsi="Times New Roman" w:cs="Times New Roman"/>
          <w:sz w:val="24"/>
          <w:lang w:val="en-US"/>
        </w:rPr>
        <w:lastRenderedPageBreak/>
        <w:t xml:space="preserve">order to understand the deeper meaning of “Entrance,” it is essential to utilize </w:t>
      </w:r>
      <w:r w:rsidR="00673783">
        <w:rPr>
          <w:rFonts w:ascii="Times New Roman" w:hAnsi="Times New Roman" w:cs="Times New Roman"/>
          <w:sz w:val="24"/>
          <w:lang w:val="en-US"/>
        </w:rPr>
        <w:t xml:space="preserve">the </w:t>
      </w:r>
      <w:r w:rsidR="00C12E37" w:rsidRPr="00773B70">
        <w:rPr>
          <w:rFonts w:ascii="Times New Roman" w:hAnsi="Times New Roman" w:cs="Times New Roman"/>
          <w:sz w:val="24"/>
          <w:lang w:val="en-US"/>
        </w:rPr>
        <w:t>mind</w:t>
      </w:r>
      <w:r w:rsidR="00673783">
        <w:rPr>
          <w:rFonts w:ascii="Times New Roman" w:hAnsi="Times New Roman" w:cs="Times New Roman"/>
          <w:sz w:val="24"/>
          <w:lang w:val="en-US"/>
        </w:rPr>
        <w:t>’</w:t>
      </w:r>
      <w:r w:rsidR="00C12E37" w:rsidRPr="00773B70">
        <w:rPr>
          <w:rFonts w:ascii="Times New Roman" w:hAnsi="Times New Roman" w:cs="Times New Roman"/>
          <w:sz w:val="24"/>
          <w:lang w:val="en-US"/>
        </w:rPr>
        <w:t>s</w:t>
      </w:r>
      <w:r w:rsidR="00673783">
        <w:rPr>
          <w:rFonts w:ascii="Times New Roman" w:hAnsi="Times New Roman" w:cs="Times New Roman"/>
          <w:sz w:val="24"/>
          <w:lang w:val="en-US"/>
        </w:rPr>
        <w:t xml:space="preserve"> ability to</w:t>
      </w:r>
      <w:r w:rsidR="00C12E37" w:rsidRPr="00773B70">
        <w:rPr>
          <w:rFonts w:ascii="Times New Roman" w:hAnsi="Times New Roman" w:cs="Times New Roman"/>
          <w:sz w:val="24"/>
          <w:lang w:val="en-US"/>
        </w:rPr>
        <w:t xml:space="preserve"> look beyond the surface. </w:t>
      </w:r>
    </w:p>
    <w:p w:rsidR="00104AC5" w:rsidRDefault="00104AC5" w:rsidP="00104AC5">
      <w:pPr>
        <w:pStyle w:val="Div"/>
        <w:spacing w:line="480" w:lineRule="auto"/>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A97BFE" w:rsidRDefault="00A97BFE" w:rsidP="00104AC5">
      <w:pPr>
        <w:pStyle w:val="Div"/>
        <w:spacing w:line="480" w:lineRule="auto"/>
        <w:jc w:val="center"/>
        <w:rPr>
          <w:rFonts w:ascii="Times New Roman" w:hAnsi="Times New Roman" w:cs="Times New Roman"/>
          <w:sz w:val="24"/>
          <w:lang w:val="en-US"/>
        </w:rPr>
      </w:pPr>
    </w:p>
    <w:p w:rsidR="00773B70" w:rsidRPr="00773B70" w:rsidRDefault="00773B70" w:rsidP="00104AC5">
      <w:pPr>
        <w:pStyle w:val="Div"/>
        <w:spacing w:line="480" w:lineRule="auto"/>
        <w:jc w:val="center"/>
        <w:rPr>
          <w:rFonts w:ascii="Times New Roman" w:hAnsi="Times New Roman" w:cs="Times New Roman"/>
          <w:sz w:val="24"/>
          <w:lang w:val="en-US"/>
        </w:rPr>
      </w:pPr>
      <w:r w:rsidRPr="00773B70">
        <w:rPr>
          <w:rFonts w:ascii="Times New Roman" w:hAnsi="Times New Roman" w:cs="Times New Roman"/>
          <w:sz w:val="24"/>
          <w:lang w:val="en-US"/>
        </w:rPr>
        <w:lastRenderedPageBreak/>
        <w:t>Works Cited</w:t>
      </w:r>
    </w:p>
    <w:p w:rsidR="00773B70" w:rsidRPr="00773B70" w:rsidRDefault="00773B70" w:rsidP="00773B70">
      <w:pPr>
        <w:pStyle w:val="Div"/>
        <w:spacing w:line="480" w:lineRule="auto"/>
        <w:rPr>
          <w:rFonts w:ascii="Times New Roman" w:hAnsi="Times New Roman" w:cs="Times New Roman"/>
          <w:sz w:val="24"/>
          <w:lang w:val="en-US"/>
        </w:rPr>
      </w:pPr>
      <w:r w:rsidRPr="00773B70">
        <w:rPr>
          <w:rFonts w:ascii="Times New Roman" w:hAnsi="Times New Roman" w:cs="Times New Roman"/>
          <w:sz w:val="24"/>
        </w:rPr>
        <w:t xml:space="preserve">Gioia, Dana. "Poetry 180 - Entrance." </w:t>
      </w:r>
      <w:r w:rsidRPr="00773B70">
        <w:rPr>
          <w:rFonts w:ascii="Times New Roman" w:hAnsi="Times New Roman" w:cs="Times New Roman"/>
          <w:i/>
          <w:iCs/>
          <w:sz w:val="24"/>
        </w:rPr>
        <w:t>Library of Congress Home</w:t>
      </w:r>
      <w:r w:rsidRPr="00773B70">
        <w:rPr>
          <w:rFonts w:ascii="Times New Roman" w:hAnsi="Times New Roman" w:cs="Times New Roman"/>
          <w:sz w:val="24"/>
        </w:rPr>
        <w:t xml:space="preserve">. N.p., n.d. Web. 8 Dec. </w:t>
      </w:r>
    </w:p>
    <w:p w:rsidR="00773B70" w:rsidRDefault="00773B70" w:rsidP="00773B70">
      <w:pPr>
        <w:pStyle w:val="Div"/>
        <w:spacing w:line="480" w:lineRule="auto"/>
        <w:ind w:firstLine="720"/>
        <w:rPr>
          <w:ins w:id="24" w:author=" " w:date="2009-12-13T20:54:00Z"/>
          <w:rFonts w:ascii="Times New Roman" w:hAnsi="Times New Roman" w:cs="Times New Roman"/>
          <w:sz w:val="24"/>
          <w:lang w:val="en-US"/>
        </w:rPr>
      </w:pPr>
      <w:r w:rsidRPr="00773B70">
        <w:rPr>
          <w:rFonts w:ascii="Times New Roman" w:hAnsi="Times New Roman" w:cs="Times New Roman"/>
          <w:sz w:val="24"/>
        </w:rPr>
        <w:t>2009. &lt;http://www.loc.gov/poetry/180/171.html&gt;.</w:t>
      </w:r>
    </w:p>
    <w:p w:rsidR="00C61C22" w:rsidRDefault="00C61C22" w:rsidP="00773B70">
      <w:pPr>
        <w:pStyle w:val="Div"/>
        <w:spacing w:line="480" w:lineRule="auto"/>
        <w:ind w:firstLine="720"/>
        <w:rPr>
          <w:ins w:id="25" w:author=" " w:date="2009-12-13T20:54:00Z"/>
          <w:rFonts w:ascii="Times New Roman" w:hAnsi="Times New Roman" w:cs="Times New Roman"/>
          <w:sz w:val="24"/>
          <w:lang w:val="en-US"/>
        </w:rPr>
      </w:pPr>
    </w:p>
    <w:p w:rsidR="00C61C22" w:rsidRPr="00C61C22" w:rsidRDefault="003F1161" w:rsidP="00773B70">
      <w:pPr>
        <w:pStyle w:val="Div"/>
        <w:spacing w:line="480" w:lineRule="auto"/>
        <w:ind w:firstLine="720"/>
        <w:rPr>
          <w:rFonts w:ascii="Times New Roman" w:hAnsi="Times New Roman" w:cs="Times New Roman"/>
          <w:sz w:val="24"/>
          <w:lang w:val="en-US"/>
        </w:rPr>
      </w:pPr>
      <w:ins w:id="26" w:author=" " w:date="2009-12-13T20:54: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7" o:title=""/>
            </v:shape>
          </w:pict>
        </w:r>
      </w:ins>
    </w:p>
    <w:sectPr w:rsidR="00C61C22" w:rsidRPr="00C61C22" w:rsidSect="00104AC5">
      <w:headerReference w:type="default" r:id="rId8"/>
      <w:pgSz w:w="12240" w:h="15840"/>
      <w:pgMar w:top="1440" w:right="1440" w:bottom="1440" w:left="1440" w:header="720" w:footer="720" w:gutter="0"/>
      <w:pgNumType w:start="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7:54:00Z" w:initials="M. Lane">
    <w:p w:rsidR="00DC49DF" w:rsidRDefault="00DC49DF">
      <w:pPr>
        <w:pStyle w:val="CommentText"/>
      </w:pPr>
      <w:r>
        <w:rPr>
          <w:rStyle w:val="CommentReference"/>
        </w:rPr>
        <w:annotationRef/>
      </w:r>
      <w:r>
        <w:t>SIGNED: M. Lane – 1.6.10</w:t>
      </w:r>
    </w:p>
  </w:comment>
  <w:comment w:id="1" w:author=" " w:date="2009-12-13T20:38:00Z" w:initials="MSOffice">
    <w:p w:rsidR="00037813" w:rsidRPr="00037813" w:rsidRDefault="00037813">
      <w:pPr>
        <w:pStyle w:val="CommentText"/>
        <w:rPr>
          <w:lang w:val="en-US"/>
        </w:rPr>
      </w:pPr>
      <w:r>
        <w:rPr>
          <w:rStyle w:val="CommentReference"/>
        </w:rPr>
        <w:annotationRef/>
      </w:r>
      <w:r>
        <w:rPr>
          <w:lang w:val="en-US"/>
        </w:rPr>
        <w:t>plain font</w:t>
      </w:r>
    </w:p>
  </w:comment>
  <w:comment w:id="2" w:author=" " w:date="2009-12-13T20:41:00Z" w:initials="MSOffice">
    <w:p w:rsidR="00037813" w:rsidRPr="00037813" w:rsidRDefault="00037813">
      <w:pPr>
        <w:pStyle w:val="CommentText"/>
        <w:rPr>
          <w:lang w:val="en-US"/>
        </w:rPr>
      </w:pPr>
      <w:r>
        <w:rPr>
          <w:rStyle w:val="CommentReference"/>
        </w:rPr>
        <w:annotationRef/>
      </w:r>
      <w:r>
        <w:rPr>
          <w:lang w:val="en-US"/>
        </w:rPr>
        <w:t>nice job with the introduction</w:t>
      </w:r>
    </w:p>
  </w:comment>
  <w:comment w:id="5" w:author=" " w:date="2009-12-13T20:43:00Z" w:initials="MSOffice">
    <w:p w:rsidR="00037813" w:rsidRPr="00037813" w:rsidRDefault="00037813">
      <w:pPr>
        <w:pStyle w:val="CommentText"/>
        <w:rPr>
          <w:lang w:val="en-US"/>
        </w:rPr>
      </w:pPr>
      <w:r>
        <w:rPr>
          <w:rStyle w:val="CommentReference"/>
        </w:rPr>
        <w:annotationRef/>
      </w:r>
      <w:r>
        <w:rPr>
          <w:lang w:val="en-US"/>
        </w:rPr>
        <w:t>good analysis</w:t>
      </w:r>
    </w:p>
  </w:comment>
  <w:comment w:id="6" w:author=" " w:date="2009-12-13T20:44:00Z" w:initials="MSOffice">
    <w:p w:rsidR="00037813" w:rsidRPr="00037813" w:rsidRDefault="00037813">
      <w:pPr>
        <w:pStyle w:val="CommentText"/>
        <w:rPr>
          <w:lang w:val="en-US"/>
        </w:rPr>
      </w:pPr>
      <w:r>
        <w:rPr>
          <w:rStyle w:val="CommentReference"/>
        </w:rPr>
        <w:annotationRef/>
      </w:r>
      <w:r>
        <w:rPr>
          <w:lang w:val="en-US"/>
        </w:rPr>
        <w:t>this implies context</w:t>
      </w:r>
    </w:p>
  </w:comment>
  <w:comment w:id="9" w:author=" " w:date="2009-12-13T20:45:00Z" w:initials="MSOffice">
    <w:p w:rsidR="00037813" w:rsidRPr="00037813" w:rsidRDefault="00037813">
      <w:pPr>
        <w:pStyle w:val="CommentText"/>
        <w:rPr>
          <w:lang w:val="en-US"/>
        </w:rPr>
      </w:pPr>
      <w:r>
        <w:rPr>
          <w:rStyle w:val="CommentReference"/>
        </w:rPr>
        <w:annotationRef/>
      </w:r>
      <w:r>
        <w:rPr>
          <w:lang w:val="en-US"/>
        </w:rPr>
        <w:t>does it or doesn’t it? I would say that it does</w:t>
      </w:r>
    </w:p>
  </w:comment>
  <w:comment w:id="10" w:author=" " w:date="2009-12-13T20:47:00Z" w:initials="MSOffice">
    <w:p w:rsidR="00C61C22" w:rsidRPr="00C61C22" w:rsidRDefault="00C61C22">
      <w:pPr>
        <w:pStyle w:val="CommentText"/>
        <w:rPr>
          <w:lang w:val="en-US"/>
        </w:rPr>
      </w:pPr>
      <w:r>
        <w:rPr>
          <w:rStyle w:val="CommentReference"/>
        </w:rPr>
        <w:annotationRef/>
      </w:r>
      <w:r>
        <w:rPr>
          <w:lang w:val="en-US"/>
        </w:rPr>
        <w:t>not sure what you mean by this</w:t>
      </w:r>
    </w:p>
  </w:comment>
  <w:comment w:id="15" w:author=" " w:date="2009-12-13T20:47:00Z" w:initials="MSOffice">
    <w:p w:rsidR="00C61C22" w:rsidRPr="00C61C22" w:rsidRDefault="00C61C22">
      <w:pPr>
        <w:pStyle w:val="CommentText"/>
        <w:rPr>
          <w:lang w:val="en-US"/>
        </w:rPr>
      </w:pPr>
      <w:r>
        <w:rPr>
          <w:rStyle w:val="CommentReference"/>
        </w:rPr>
        <w:annotationRef/>
      </w:r>
      <w:r>
        <w:rPr>
          <w:lang w:val="en-US"/>
        </w:rPr>
        <w:t>“tonight” has two syllables</w:t>
      </w:r>
    </w:p>
  </w:comment>
  <w:comment w:id="17" w:author=" " w:date="2009-12-13T20:50:00Z" w:initials="MSOffice">
    <w:p w:rsidR="00C61C22" w:rsidRPr="00C61C22" w:rsidRDefault="00C61C22">
      <w:pPr>
        <w:pStyle w:val="CommentText"/>
        <w:rPr>
          <w:lang w:val="en-US"/>
        </w:rPr>
      </w:pPr>
      <w:r>
        <w:rPr>
          <w:rStyle w:val="CommentReference"/>
        </w:rPr>
        <w:annotationRef/>
      </w:r>
      <w:r>
        <w:rPr>
          <w:lang w:val="en-US"/>
        </w:rPr>
        <w:t>good analysis</w:t>
      </w:r>
    </w:p>
  </w:comment>
  <w:comment w:id="21" w:author=" " w:date="2009-12-13T20:53:00Z" w:initials="MSOffice">
    <w:p w:rsidR="00C61C22" w:rsidRPr="00C61C22" w:rsidRDefault="00C61C22">
      <w:pPr>
        <w:pStyle w:val="CommentText"/>
        <w:rPr>
          <w:lang w:val="en-US"/>
        </w:rPr>
      </w:pPr>
      <w:r>
        <w:rPr>
          <w:rStyle w:val="CommentReference"/>
        </w:rPr>
        <w:annotationRef/>
      </w:r>
      <w:r>
        <w:rPr>
          <w:lang w:val="en-US"/>
        </w:rPr>
        <w:t>you’ve used this word a few times; can you elaborate? about what might they be gaining a better understanding?</w:t>
      </w:r>
    </w:p>
  </w:comment>
  <w:comment w:id="23" w:author=" " w:date="2009-12-13T20:54:00Z" w:initials="MSOffice">
    <w:p w:rsidR="00C61C22" w:rsidRPr="00C61C22" w:rsidRDefault="00C61C22">
      <w:pPr>
        <w:pStyle w:val="CommentText"/>
        <w:rPr>
          <w:lang w:val="en-US"/>
        </w:rPr>
      </w:pPr>
      <w:r>
        <w:rPr>
          <w:rStyle w:val="CommentReference"/>
        </w:rPr>
        <w:annotationRef/>
      </w:r>
      <w:r>
        <w:rPr>
          <w:lang w:val="en-US"/>
        </w:rPr>
        <w:t>5.3 – precede with comma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548E" w:rsidRDefault="00B0548E" w:rsidP="009F4038">
      <w:r>
        <w:separator/>
      </w:r>
    </w:p>
  </w:endnote>
  <w:endnote w:type="continuationSeparator" w:id="0">
    <w:p w:rsidR="00B0548E" w:rsidRDefault="00B0548E" w:rsidP="009F403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548E" w:rsidRDefault="00B0548E" w:rsidP="009F4038">
      <w:r>
        <w:separator/>
      </w:r>
    </w:p>
  </w:footnote>
  <w:footnote w:type="continuationSeparator" w:id="0">
    <w:p w:rsidR="00B0548E" w:rsidRDefault="00B0548E" w:rsidP="009F403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4038" w:rsidRPr="009F4038" w:rsidRDefault="009F4038">
    <w:pPr>
      <w:pStyle w:val="Header"/>
      <w:jc w:val="right"/>
      <w:rPr>
        <w:rFonts w:ascii="Times New Roman" w:hAnsi="Times New Roman" w:cs="Times New Roman"/>
        <w:sz w:val="24"/>
      </w:rPr>
    </w:pPr>
    <w:r w:rsidRPr="009F4038">
      <w:rPr>
        <w:rFonts w:ascii="Times New Roman" w:hAnsi="Times New Roman" w:cs="Times New Roman"/>
        <w:sz w:val="24"/>
        <w:lang w:val="en-US"/>
      </w:rPr>
      <w:t xml:space="preserve">Johns </w:t>
    </w:r>
    <w:r w:rsidR="00700FD5" w:rsidRPr="009F4038">
      <w:rPr>
        <w:rFonts w:ascii="Times New Roman" w:hAnsi="Times New Roman" w:cs="Times New Roman"/>
        <w:sz w:val="24"/>
      </w:rPr>
      <w:fldChar w:fldCharType="begin"/>
    </w:r>
    <w:r w:rsidRPr="009F4038">
      <w:rPr>
        <w:rFonts w:ascii="Times New Roman" w:hAnsi="Times New Roman" w:cs="Times New Roman"/>
        <w:sz w:val="24"/>
      </w:rPr>
      <w:instrText xml:space="preserve"> PAGE   \* MERGEFORMAT </w:instrText>
    </w:r>
    <w:r w:rsidR="00700FD5" w:rsidRPr="009F4038">
      <w:rPr>
        <w:rFonts w:ascii="Times New Roman" w:hAnsi="Times New Roman" w:cs="Times New Roman"/>
        <w:sz w:val="24"/>
      </w:rPr>
      <w:fldChar w:fldCharType="separate"/>
    </w:r>
    <w:r w:rsidR="003F1161">
      <w:rPr>
        <w:rFonts w:ascii="Times New Roman" w:hAnsi="Times New Roman" w:cs="Times New Roman"/>
        <w:noProof/>
        <w:sz w:val="24"/>
      </w:rPr>
      <w:t>1</w:t>
    </w:r>
    <w:r w:rsidR="00700FD5" w:rsidRPr="009F4038">
      <w:rPr>
        <w:rFonts w:ascii="Times New Roman" w:hAnsi="Times New Roman" w:cs="Times New Roman"/>
        <w:sz w:val="24"/>
      </w:rPr>
      <w:fldChar w:fldCharType="end"/>
    </w:r>
  </w:p>
  <w:p w:rsidR="009F4038" w:rsidRDefault="009F403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oNotTrackMoves/>
  <w:defaultTabStop w:val="720"/>
  <w:drawingGridHorizontalSpacing w:val="10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A4D93"/>
    <w:rsid w:val="00037813"/>
    <w:rsid w:val="00047B62"/>
    <w:rsid w:val="0005090E"/>
    <w:rsid w:val="00097C1B"/>
    <w:rsid w:val="000C4F0B"/>
    <w:rsid w:val="00104AC5"/>
    <w:rsid w:val="001071D6"/>
    <w:rsid w:val="002D2124"/>
    <w:rsid w:val="003845F7"/>
    <w:rsid w:val="003F1161"/>
    <w:rsid w:val="00464E63"/>
    <w:rsid w:val="004C0E37"/>
    <w:rsid w:val="005047DD"/>
    <w:rsid w:val="005133D8"/>
    <w:rsid w:val="00673783"/>
    <w:rsid w:val="006A4D93"/>
    <w:rsid w:val="006B7DE0"/>
    <w:rsid w:val="006C5EA4"/>
    <w:rsid w:val="00700FD5"/>
    <w:rsid w:val="00773B70"/>
    <w:rsid w:val="007F62B5"/>
    <w:rsid w:val="00833065"/>
    <w:rsid w:val="009F4038"/>
    <w:rsid w:val="00A66F0E"/>
    <w:rsid w:val="00A97BFE"/>
    <w:rsid w:val="00AD632A"/>
    <w:rsid w:val="00B0548E"/>
    <w:rsid w:val="00C07CC8"/>
    <w:rsid w:val="00C12E37"/>
    <w:rsid w:val="00C61C22"/>
    <w:rsid w:val="00C74207"/>
    <w:rsid w:val="00CD2F8A"/>
    <w:rsid w:val="00CE1016"/>
    <w:rsid w:val="00D0676A"/>
    <w:rsid w:val="00D6418F"/>
    <w:rsid w:val="00DC49DF"/>
    <w:rsid w:val="00E7037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Title" w:semiHidden="0" w:unhideWhenUsed="0" w:qFormat="1"/>
    <w:lsdException w:name="Subtitle" w:semiHidden="0" w:unhideWhenUsed="0" w:qFormat="1"/>
    <w:lsdException w:name="Strong" w:semiHidden="0" w:unhideWhenUsed="0" w:qFormat="1"/>
    <w:lsdException w:name="Emphasis" w:semiHidden="0" w:unhideWhenUsed="0" w:qFormat="1"/>
    <w:lsdException w:name="No Spacing" w:semiHidden="0" w:unhideWhenUsed="0" w:qFormat="1"/>
    <w:lsdException w:name="List Paragraph" w:semiHidden="0" w:unhideWhenUsed="0" w:qFormat="1"/>
    <w:lsdException w:name="Quote" w:semiHidden="0" w:unhideWhenUsed="0" w:qFormat="1"/>
    <w:lsdException w:name="Intense Quote" w:semiHidden="0" w:unhideWhenUsed="0" w:qFormat="1"/>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al">
    <w:name w:val="Normal"/>
    <w:qFormat/>
    <w:rsid w:val="00805BCE"/>
    <w:pPr>
      <w:shd w:val="solid" w:color="FFFFFF" w:fill="auto"/>
    </w:pPr>
    <w:rPr>
      <w:rFonts w:ascii="Verdana" w:eastAsia="Verdana" w:hAnsi="Verdana" w:cs="Verdana"/>
      <w:szCs w:val="24"/>
      <w:shd w:val="solid" w:color="FFFFFF" w:fill="auto"/>
      <w:lang w:val="ru-RU" w:eastAsia="ru-RU"/>
    </w:rPr>
  </w:style>
  <w:style w:type="paragraph" w:styleId="Heading1">
    <w:name w:val="heading 1"/>
    <w:basedOn w:val="Normal"/>
    <w:next w:val="Normal"/>
    <w:qFormat/>
    <w:rsid w:val="00EF7B96"/>
    <w:pPr>
      <w:keepNext/>
      <w:spacing w:before="90" w:after="90"/>
      <w:ind w:left="90" w:right="90"/>
      <w:outlineLvl w:val="0"/>
    </w:pPr>
    <w:rPr>
      <w:b/>
      <w:bCs/>
      <w:kern w:val="32"/>
      <w:sz w:val="36"/>
      <w:szCs w:val="32"/>
    </w:rPr>
  </w:style>
  <w:style w:type="paragraph" w:styleId="Heading2">
    <w:name w:val="heading 2"/>
    <w:basedOn w:val="Normal"/>
    <w:next w:val="Normal"/>
    <w:qFormat/>
    <w:rsid w:val="00EF7B96"/>
    <w:pPr>
      <w:keepNext/>
      <w:spacing w:before="90" w:after="90"/>
      <w:ind w:left="90" w:right="90"/>
      <w:outlineLvl w:val="1"/>
    </w:pPr>
    <w:rPr>
      <w:b/>
      <w:bCs/>
      <w:i/>
      <w:iCs/>
      <w:sz w:val="28"/>
      <w:szCs w:val="28"/>
    </w:rPr>
  </w:style>
  <w:style w:type="paragraph" w:styleId="Heading3">
    <w:name w:val="heading 3"/>
    <w:basedOn w:val="Normal"/>
    <w:next w:val="Normal"/>
    <w:qFormat/>
    <w:rsid w:val="00EF7B96"/>
    <w:pPr>
      <w:keepNext/>
      <w:spacing w:before="90" w:after="90"/>
      <w:ind w:left="90" w:right="90"/>
      <w:outlineLvl w:val="2"/>
    </w:pPr>
    <w:rPr>
      <w:b/>
      <w:bCs/>
      <w:sz w:val="24"/>
      <w:szCs w:val="26"/>
    </w:rPr>
  </w:style>
  <w:style w:type="paragraph" w:styleId="Heading4">
    <w:name w:val="heading 4"/>
    <w:basedOn w:val="Normal"/>
    <w:next w:val="Normal"/>
    <w:qFormat/>
    <w:rsid w:val="00EF7B96"/>
    <w:pPr>
      <w:keepNext/>
      <w:spacing w:before="90" w:after="90"/>
      <w:ind w:left="90" w:right="90"/>
      <w:outlineLvl w:val="3"/>
    </w:pPr>
    <w:rPr>
      <w:b/>
      <w:bCs/>
      <w:szCs w:val="28"/>
    </w:rPr>
  </w:style>
  <w:style w:type="paragraph" w:styleId="Heading5">
    <w:name w:val="heading 5"/>
    <w:basedOn w:val="Normal"/>
    <w:next w:val="Normal"/>
    <w:qFormat/>
    <w:rsid w:val="00EF7B96"/>
    <w:pPr>
      <w:spacing w:before="90" w:after="90"/>
      <w:ind w:left="90" w:right="90"/>
      <w:outlineLvl w:val="4"/>
    </w:pPr>
    <w:rPr>
      <w:b/>
      <w:bCs/>
      <w:i/>
      <w:iCs/>
      <w:sz w:val="16"/>
      <w:szCs w:val="26"/>
    </w:rPr>
  </w:style>
  <w:style w:type="paragraph" w:styleId="Heading6">
    <w:name w:val="heading 6"/>
    <w:basedOn w:val="Normal"/>
    <w:next w:val="Normal"/>
    <w:qFormat/>
    <w:rsid w:val="00EF7B96"/>
    <w:pPr>
      <w:spacing w:before="90" w:after="90"/>
      <w:ind w:left="90" w:right="90"/>
      <w:outlineLvl w:val="5"/>
    </w:pPr>
    <w:rPr>
      <w:b/>
      <w:bCs/>
      <w:sz w:val="16"/>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writely-toc-lower-roman">
    <w:name w:val="writely-toc-lower-roman"/>
    <w:basedOn w:val="Normal"/>
    <w:rsid w:val="004C0E37"/>
  </w:style>
  <w:style w:type="paragraph" w:customStyle="1" w:styleId="Tr">
    <w:name w:val="Tr"/>
    <w:basedOn w:val="Normal"/>
    <w:rsid w:val="004C0E37"/>
  </w:style>
  <w:style w:type="paragraph" w:customStyle="1" w:styleId="Img">
    <w:name w:val="Img"/>
    <w:basedOn w:val="Normal"/>
    <w:rsid w:val="004C0E37"/>
  </w:style>
  <w:style w:type="paragraph" w:customStyle="1" w:styleId="Div">
    <w:name w:val="Div"/>
    <w:basedOn w:val="Normal"/>
    <w:rsid w:val="004C0E37"/>
  </w:style>
  <w:style w:type="paragraph" w:customStyle="1" w:styleId="webkit-indent-blockquote">
    <w:name w:val="webkit-indent-blockquote"/>
    <w:basedOn w:val="Normal"/>
    <w:rsid w:val="004C0E37"/>
  </w:style>
  <w:style w:type="paragraph" w:customStyle="1" w:styleId="writely-toc-disc">
    <w:name w:val="writely-toc-disc"/>
    <w:basedOn w:val="Normal"/>
    <w:rsid w:val="004C0E37"/>
  </w:style>
  <w:style w:type="paragraph" w:customStyle="1" w:styleId="Ol">
    <w:name w:val="Ol"/>
    <w:basedOn w:val="Normal"/>
    <w:rsid w:val="004C0E37"/>
  </w:style>
  <w:style w:type="paragraph" w:customStyle="1" w:styleId="writely-toc-decimal">
    <w:name w:val="writely-toc-decimal"/>
    <w:basedOn w:val="Normal"/>
    <w:rsid w:val="004C0E37"/>
  </w:style>
  <w:style w:type="paragraph" w:customStyle="1" w:styleId="Option">
    <w:name w:val="Option"/>
    <w:basedOn w:val="Normal"/>
    <w:rsid w:val="004C0E37"/>
  </w:style>
  <w:style w:type="paragraph" w:customStyle="1" w:styleId="Ul">
    <w:name w:val="Ul"/>
    <w:basedOn w:val="Normal"/>
    <w:rsid w:val="004C0E37"/>
  </w:style>
  <w:style w:type="paragraph" w:customStyle="1" w:styleId="Select">
    <w:name w:val="Select"/>
    <w:basedOn w:val="Normal"/>
    <w:rsid w:val="004C0E37"/>
  </w:style>
  <w:style w:type="paragraph" w:customStyle="1" w:styleId="writely-toc-lower-alpha">
    <w:name w:val="writely-toc-lower-alpha"/>
    <w:basedOn w:val="Normal"/>
    <w:rsid w:val="004C0E37"/>
  </w:style>
  <w:style w:type="paragraph" w:customStyle="1" w:styleId="Blockquote">
    <w:name w:val="Blockquote"/>
    <w:basedOn w:val="Normal"/>
    <w:rsid w:val="004C0E37"/>
    <w:pPr>
      <w:pBdr>
        <w:top w:val="dashSmallGap" w:sz="6" w:space="7" w:color="DDDDDD"/>
        <w:left w:val="dashSmallGap" w:sz="6" w:space="7" w:color="DDDDDD"/>
        <w:bottom w:val="dashSmallGap" w:sz="6" w:space="7" w:color="DDDDDD"/>
        <w:right w:val="dashSmallGap" w:sz="6" w:space="7" w:color="DDDDDD"/>
      </w:pBdr>
    </w:pPr>
    <w:rPr>
      <w:bdr w:val="dashSmallGap" w:sz="6" w:space="0" w:color="DDDDDD"/>
    </w:rPr>
  </w:style>
  <w:style w:type="paragraph" w:customStyle="1" w:styleId="writely-toc-upper-alpha">
    <w:name w:val="writely-toc-upper-alpha"/>
    <w:basedOn w:val="Normal"/>
    <w:rsid w:val="004C0E37"/>
  </w:style>
  <w:style w:type="paragraph" w:customStyle="1" w:styleId="Table">
    <w:name w:val="Table"/>
    <w:basedOn w:val="Normal"/>
    <w:rsid w:val="004C0E37"/>
  </w:style>
  <w:style w:type="paragraph" w:customStyle="1" w:styleId="Li">
    <w:name w:val="Li"/>
    <w:basedOn w:val="Normal"/>
    <w:rsid w:val="004C0E37"/>
  </w:style>
  <w:style w:type="paragraph" w:customStyle="1" w:styleId="pb">
    <w:name w:val="pb"/>
    <w:basedOn w:val="Normal"/>
    <w:rsid w:val="004C0E37"/>
  </w:style>
  <w:style w:type="paragraph" w:customStyle="1" w:styleId="Address">
    <w:name w:val="Address"/>
    <w:basedOn w:val="Normal"/>
    <w:rsid w:val="004C0E37"/>
  </w:style>
  <w:style w:type="paragraph" w:customStyle="1" w:styleId="Pre">
    <w:name w:val="Pre"/>
    <w:basedOn w:val="Normal"/>
    <w:rsid w:val="004C0E37"/>
    <w:rPr>
      <w:rFonts w:ascii="Courier New" w:eastAsia="Courier New" w:hAnsi="Courier New" w:cs="Courier New"/>
    </w:rPr>
  </w:style>
  <w:style w:type="paragraph" w:customStyle="1" w:styleId="Olwritely-toc-subheading">
    <w:name w:val="Ol_writely-toc-subheading"/>
    <w:basedOn w:val="Ol"/>
    <w:rsid w:val="004C0E37"/>
  </w:style>
  <w:style w:type="paragraph" w:customStyle="1" w:styleId="writely-toc-upper-roman">
    <w:name w:val="writely-toc-upper-roman"/>
    <w:basedOn w:val="Normal"/>
    <w:rsid w:val="004C0E37"/>
  </w:style>
  <w:style w:type="paragraph" w:customStyle="1" w:styleId="writely-toc-none">
    <w:name w:val="writely-toc-none"/>
    <w:basedOn w:val="Normal"/>
    <w:rsid w:val="004C0E37"/>
  </w:style>
  <w:style w:type="paragraph" w:styleId="Header">
    <w:name w:val="header"/>
    <w:basedOn w:val="Normal"/>
    <w:link w:val="HeaderChar"/>
    <w:uiPriority w:val="99"/>
    <w:unhideWhenUsed/>
    <w:rsid w:val="009F4038"/>
    <w:pPr>
      <w:tabs>
        <w:tab w:val="center" w:pos="4680"/>
        <w:tab w:val="right" w:pos="9360"/>
      </w:tabs>
    </w:pPr>
  </w:style>
  <w:style w:type="character" w:customStyle="1" w:styleId="HeaderChar">
    <w:name w:val="Header Char"/>
    <w:basedOn w:val="DefaultParagraphFont"/>
    <w:link w:val="Header"/>
    <w:uiPriority w:val="99"/>
    <w:rsid w:val="009F4038"/>
    <w:rPr>
      <w:rFonts w:ascii="Verdana" w:eastAsia="Verdana" w:hAnsi="Verdana" w:cs="Verdana"/>
      <w:szCs w:val="24"/>
      <w:shd w:val="solid" w:color="FFFFFF" w:fill="auto"/>
      <w:lang w:val="ru-RU" w:eastAsia="ru-RU"/>
    </w:rPr>
  </w:style>
  <w:style w:type="paragraph" w:styleId="Footer">
    <w:name w:val="footer"/>
    <w:basedOn w:val="Normal"/>
    <w:link w:val="FooterChar"/>
    <w:uiPriority w:val="99"/>
    <w:semiHidden/>
    <w:unhideWhenUsed/>
    <w:rsid w:val="009F4038"/>
    <w:pPr>
      <w:tabs>
        <w:tab w:val="center" w:pos="4680"/>
        <w:tab w:val="right" w:pos="9360"/>
      </w:tabs>
    </w:pPr>
  </w:style>
  <w:style w:type="character" w:customStyle="1" w:styleId="FooterChar">
    <w:name w:val="Footer Char"/>
    <w:basedOn w:val="DefaultParagraphFont"/>
    <w:link w:val="Footer"/>
    <w:uiPriority w:val="99"/>
    <w:semiHidden/>
    <w:rsid w:val="009F4038"/>
    <w:rPr>
      <w:rFonts w:ascii="Verdana" w:eastAsia="Verdana" w:hAnsi="Verdana" w:cs="Verdana"/>
      <w:szCs w:val="24"/>
      <w:shd w:val="solid" w:color="FFFFFF" w:fill="auto"/>
      <w:lang w:val="ru-RU" w:eastAsia="ru-RU"/>
    </w:rPr>
  </w:style>
  <w:style w:type="character" w:styleId="CommentReference">
    <w:name w:val="annotation reference"/>
    <w:basedOn w:val="DefaultParagraphFont"/>
    <w:uiPriority w:val="99"/>
    <w:semiHidden/>
    <w:unhideWhenUsed/>
    <w:rsid w:val="00037813"/>
    <w:rPr>
      <w:sz w:val="16"/>
      <w:szCs w:val="16"/>
    </w:rPr>
  </w:style>
  <w:style w:type="paragraph" w:styleId="CommentText">
    <w:name w:val="annotation text"/>
    <w:basedOn w:val="Normal"/>
    <w:link w:val="CommentTextChar"/>
    <w:uiPriority w:val="99"/>
    <w:semiHidden/>
    <w:unhideWhenUsed/>
    <w:rsid w:val="00037813"/>
    <w:rPr>
      <w:szCs w:val="20"/>
    </w:rPr>
  </w:style>
  <w:style w:type="character" w:customStyle="1" w:styleId="CommentTextChar">
    <w:name w:val="Comment Text Char"/>
    <w:basedOn w:val="DefaultParagraphFont"/>
    <w:link w:val="CommentText"/>
    <w:uiPriority w:val="99"/>
    <w:semiHidden/>
    <w:rsid w:val="00037813"/>
    <w:rPr>
      <w:rFonts w:ascii="Verdana" w:eastAsia="Verdana" w:hAnsi="Verdana" w:cs="Verdana"/>
      <w:shd w:val="solid" w:color="FFFFFF" w:fill="auto"/>
      <w:lang w:val="ru-RU" w:eastAsia="ru-RU"/>
    </w:rPr>
  </w:style>
  <w:style w:type="paragraph" w:styleId="CommentSubject">
    <w:name w:val="annotation subject"/>
    <w:basedOn w:val="CommentText"/>
    <w:next w:val="CommentText"/>
    <w:link w:val="CommentSubjectChar"/>
    <w:uiPriority w:val="99"/>
    <w:semiHidden/>
    <w:unhideWhenUsed/>
    <w:rsid w:val="00037813"/>
    <w:rPr>
      <w:b/>
      <w:bCs/>
    </w:rPr>
  </w:style>
  <w:style w:type="character" w:customStyle="1" w:styleId="CommentSubjectChar">
    <w:name w:val="Comment Subject Char"/>
    <w:basedOn w:val="CommentTextChar"/>
    <w:link w:val="CommentSubject"/>
    <w:uiPriority w:val="99"/>
    <w:semiHidden/>
    <w:rsid w:val="00037813"/>
    <w:rPr>
      <w:b/>
      <w:bCs/>
    </w:rPr>
  </w:style>
  <w:style w:type="paragraph" w:styleId="BalloonText">
    <w:name w:val="Balloon Text"/>
    <w:basedOn w:val="Normal"/>
    <w:link w:val="BalloonTextChar"/>
    <w:uiPriority w:val="99"/>
    <w:semiHidden/>
    <w:unhideWhenUsed/>
    <w:rsid w:val="00037813"/>
    <w:rPr>
      <w:rFonts w:ascii="Tahoma" w:hAnsi="Tahoma" w:cs="Tahoma"/>
      <w:sz w:val="16"/>
      <w:szCs w:val="16"/>
    </w:rPr>
  </w:style>
  <w:style w:type="character" w:customStyle="1" w:styleId="BalloonTextChar">
    <w:name w:val="Balloon Text Char"/>
    <w:basedOn w:val="DefaultParagraphFont"/>
    <w:link w:val="BalloonText"/>
    <w:uiPriority w:val="99"/>
    <w:semiHidden/>
    <w:rsid w:val="00037813"/>
    <w:rPr>
      <w:rFonts w:ascii="Tahoma" w:eastAsia="Verdana" w:hAnsi="Tahoma" w:cs="Tahoma"/>
      <w:sz w:val="16"/>
      <w:szCs w:val="16"/>
      <w:shd w:val="solid" w:color="FFFFFF" w:fill="auto"/>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1044</Words>
  <Characters>5955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"Entrance" Poetry Explication</vt:lpstr>
    </vt:vector>
  </TitlesOfParts>
  <Company/>
  <LinksUpToDate>false</LinksUpToDate>
  <CharactersWithSpaces>6986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"Entrance" Poetry Explication</dc:title>
  <dc:subject/>
  <dc:creator>Valued Customer</dc:creator>
  <cp:keywords/>
  <cp:lastModifiedBy>Valued Customer</cp:lastModifiedBy>
  <cp:revision>2</cp:revision>
  <cp:lastPrinted>2009-12-10T03:54:00Z</cp:lastPrinted>
  <dcterms:created xsi:type="dcterms:W3CDTF">2010-01-06T20:50:00Z</dcterms:created>
  <dcterms:modified xsi:type="dcterms:W3CDTF">2010-01-06T20:50:00Z</dcterms:modified>
</cp:coreProperties>
</file>